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DF30A" w14:textId="24C65A71" w:rsidR="00E25056" w:rsidRPr="00FD2BF4" w:rsidRDefault="00E25056" w:rsidP="00E25056">
      <w:pPr>
        <w:pStyle w:val="Nadpis1"/>
        <w:tabs>
          <w:tab w:val="left" w:pos="1440"/>
        </w:tabs>
        <w:jc w:val="both"/>
        <w:rPr>
          <w:rFonts w:ascii="Arial Narrow" w:hAnsi="Arial Narrow"/>
          <w:sz w:val="22"/>
          <w:szCs w:val="22"/>
        </w:rPr>
      </w:pPr>
      <w:bookmarkStart w:id="0" w:name="_Toc277929038"/>
      <w:bookmarkStart w:id="1" w:name="_Toc277929336"/>
      <w:bookmarkStart w:id="2" w:name="_Toc302739047"/>
      <w:bookmarkStart w:id="3" w:name="_Hlk493450020"/>
      <w:r w:rsidRPr="00FD2BF4">
        <w:rPr>
          <w:rFonts w:ascii="Arial Narrow" w:hAnsi="Arial Narrow"/>
          <w:snapToGrid w:val="0"/>
          <w:sz w:val="22"/>
        </w:rPr>
        <w:t xml:space="preserve">Annex </w:t>
      </w:r>
      <w:bookmarkEnd w:id="0"/>
      <w:bookmarkEnd w:id="1"/>
      <w:bookmarkEnd w:id="2"/>
      <w:r w:rsidRPr="00FD2BF4">
        <w:rPr>
          <w:rFonts w:ascii="Arial Narrow" w:hAnsi="Arial Narrow"/>
          <w:snapToGrid w:val="0"/>
          <w:sz w:val="22"/>
        </w:rPr>
        <w:t xml:space="preserve">No. 5 to the </w:t>
      </w:r>
      <w:r w:rsidR="007F4509">
        <w:rPr>
          <w:rFonts w:ascii="Arial Narrow" w:hAnsi="Arial Narrow"/>
          <w:snapToGrid w:val="0"/>
          <w:sz w:val="22"/>
        </w:rPr>
        <w:t>Tender Documentation</w:t>
      </w:r>
      <w:r w:rsidRPr="00FD2BF4">
        <w:rPr>
          <w:rFonts w:ascii="Arial Narrow" w:hAnsi="Arial Narrow"/>
          <w:snapToGrid w:val="0"/>
          <w:sz w:val="22"/>
        </w:rPr>
        <w:t xml:space="preserve"> – Technical Conditions</w:t>
      </w:r>
    </w:p>
    <w:p w14:paraId="3BAF4653" w14:textId="129C5C6B" w:rsidR="007742B6" w:rsidRPr="00FD2BF4" w:rsidRDefault="007742B6" w:rsidP="00C475A4">
      <w:pPr>
        <w:tabs>
          <w:tab w:val="left" w:pos="1134"/>
        </w:tabs>
        <w:spacing w:before="240"/>
        <w:jc w:val="center"/>
        <w:rPr>
          <w:rFonts w:ascii="Arial" w:hAnsi="Arial" w:cs="Arial"/>
          <w:b/>
          <w:bCs/>
          <w:sz w:val="22"/>
          <w:szCs w:val="22"/>
        </w:rPr>
      </w:pPr>
      <w:r w:rsidRPr="00FD2BF4">
        <w:rPr>
          <w:rFonts w:ascii="Arial" w:hAnsi="Arial"/>
          <w:b/>
          <w:sz w:val="22"/>
        </w:rPr>
        <w:t>“</w:t>
      </w:r>
      <w:r w:rsidR="00760649">
        <w:rPr>
          <w:rFonts w:ascii="Arial" w:hAnsi="Arial"/>
          <w:b/>
          <w:sz w:val="22"/>
        </w:rPr>
        <w:t>Billet</w:t>
      </w:r>
      <w:r w:rsidRPr="00FD2BF4">
        <w:rPr>
          <w:rFonts w:ascii="Arial" w:hAnsi="Arial"/>
          <w:b/>
          <w:sz w:val="22"/>
        </w:rPr>
        <w:t xml:space="preserve"> casting equipment</w:t>
      </w:r>
      <w:r w:rsidR="00FD2BF4" w:rsidRPr="00FD2BF4">
        <w:rPr>
          <w:rFonts w:ascii="Arial" w:hAnsi="Arial"/>
          <w:b/>
          <w:sz w:val="22"/>
        </w:rPr>
        <w:t>”</w:t>
      </w:r>
    </w:p>
    <w:p w14:paraId="4E29BBBD" w14:textId="77777777" w:rsidR="000F5E11" w:rsidRPr="00FD2BF4" w:rsidRDefault="000F5E11" w:rsidP="000F5E11">
      <w:pPr>
        <w:pBdr>
          <w:bottom w:val="single" w:sz="12" w:space="1" w:color="auto"/>
        </w:pBdr>
        <w:spacing w:before="120"/>
        <w:jc w:val="center"/>
        <w:rPr>
          <w:rFonts w:asciiTheme="minorHAnsi" w:hAnsiTheme="minorHAnsi" w:cstheme="minorHAnsi"/>
          <w:sz w:val="28"/>
          <w:szCs w:val="28"/>
        </w:rPr>
      </w:pPr>
    </w:p>
    <w:p w14:paraId="47AF37D6" w14:textId="77777777" w:rsidR="000F5E11" w:rsidRPr="00FD2BF4" w:rsidRDefault="000F5E11" w:rsidP="000F5E11">
      <w:pPr>
        <w:rPr>
          <w:rFonts w:asciiTheme="minorHAnsi" w:hAnsiTheme="minorHAnsi" w:cstheme="minorHAnsi"/>
          <w:b/>
          <w:bCs/>
          <w:snapToGrid w:val="0"/>
          <w:sz w:val="22"/>
        </w:rPr>
      </w:pPr>
    </w:p>
    <w:p w14:paraId="12725C37" w14:textId="77777777" w:rsidR="00C82405" w:rsidRPr="00C82405" w:rsidRDefault="00C82405" w:rsidP="00C82405">
      <w:pPr>
        <w:spacing w:line="276" w:lineRule="auto"/>
        <w:jc w:val="both"/>
        <w:rPr>
          <w:rFonts w:ascii="Arial" w:hAnsi="Arial"/>
          <w:sz w:val="22"/>
        </w:rPr>
      </w:pPr>
      <w:bookmarkStart w:id="4" w:name="_Hlk493193438"/>
      <w:r w:rsidRPr="00C82405">
        <w:rPr>
          <w:rFonts w:ascii="Arial" w:hAnsi="Arial"/>
          <w:sz w:val="22"/>
        </w:rPr>
        <w:t xml:space="preserve">Under these Technical Conditions, the Contracting Authority specifies the characteristics of the requested subject of fulfilment, i.e. the </w:t>
      </w:r>
      <w:r w:rsidRPr="00C82405">
        <w:rPr>
          <w:rFonts w:ascii="Arial" w:hAnsi="Arial"/>
          <w:b/>
          <w:bCs/>
          <w:sz w:val="22"/>
        </w:rPr>
        <w:t>minimum</w:t>
      </w:r>
      <w:r w:rsidRPr="00C82405">
        <w:rPr>
          <w:rFonts w:ascii="Arial" w:hAnsi="Arial"/>
          <w:sz w:val="22"/>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EA90611" w14:textId="6588D6EF" w:rsidR="00A73B50" w:rsidRPr="00FD2BF4" w:rsidRDefault="00C82405" w:rsidP="00C82405">
      <w:pPr>
        <w:spacing w:line="276" w:lineRule="auto"/>
        <w:jc w:val="both"/>
        <w:rPr>
          <w:rFonts w:ascii="Arial" w:hAnsi="Arial" w:cs="Arial"/>
          <w:sz w:val="22"/>
        </w:rPr>
      </w:pPr>
      <w:r w:rsidRPr="00C82405">
        <w:rPr>
          <w:rFonts w:ascii="Arial" w:hAnsi="Arial"/>
          <w:sz w:val="22"/>
        </w:rPr>
        <w:t>In the forms of the “Technical Conditions” below, the participant shall specify whether the subject of fulfilment offered by the contractor meets the requirements specified in the columns – in the “Compliant” column, the contractor shall tick off the applicable option: “Yes” if the fulfilment meets the requirement, “No” if the fulfilment does not meet the requirement. If the participant selects “No” in the “Technical Conditions” at least in one case, they shall be excluded from the procurement procedure on account of non-compliance. If the participant specifies “Yes” but the tender evaluation reveals that the fulfilment does not meet the requirement, the participant may be excluded on account of non-compliance and a breach of the tender conditions. If the participant does not specify “Yes” nor “No”, they may be excluded for non-compliance with the tender conditions. In the “Contractor’s offer” column, the contractor shall specify via the Word fill-in forms the particular parameter value (in the same units as those of the requirement) or a more detailed specification of the fulfilment offered by the Contractor in relation to the requirement. If the participant does not fill in the “Contractor’s offer” column and indicates “Yes” in the “Compliant” column, the fulfilment offered by the participant shall be deemed to be compliant with the Contracting Authority’s requirement specified in the “Parameters” column. The participant shall fill in the “Technical Conditions” according to the instructions specified therein, including the kind and type of fulfilment, if any. The contractor is obliged to fill in the kinds and types of fulfilment and include it as an annex to the Contract for Work, i.e. the contractor shall be obliged to deliver the exact same fulfilment it made a commitment to deliver in its tender</w:t>
      </w:r>
      <w:r w:rsidR="000F5E11" w:rsidRPr="00FD2BF4">
        <w:rPr>
          <w:rFonts w:ascii="Arial" w:hAnsi="Arial"/>
          <w:sz w:val="22"/>
        </w:rPr>
        <w:t>.</w:t>
      </w:r>
      <w:bookmarkEnd w:id="4"/>
    </w:p>
    <w:p w14:paraId="006FD604" w14:textId="77777777" w:rsidR="00A73B50" w:rsidRDefault="00A73B50" w:rsidP="00CC7C9E">
      <w:pPr>
        <w:spacing w:after="160" w:line="276" w:lineRule="auto"/>
      </w:pPr>
      <w:r w:rsidRPr="00FD2BF4">
        <w:br w:type="page"/>
      </w:r>
    </w:p>
    <w:tbl>
      <w:tblPr>
        <w:tblW w:w="10276" w:type="dxa"/>
        <w:tblCellMar>
          <w:left w:w="70" w:type="dxa"/>
          <w:right w:w="70" w:type="dxa"/>
        </w:tblCellMar>
        <w:tblLook w:val="04A0" w:firstRow="1" w:lastRow="0" w:firstColumn="1" w:lastColumn="0" w:noHBand="0" w:noVBand="1"/>
      </w:tblPr>
      <w:tblGrid>
        <w:gridCol w:w="5882"/>
        <w:gridCol w:w="1985"/>
        <w:gridCol w:w="2409"/>
      </w:tblGrid>
      <w:tr w:rsidR="00D20767" w:rsidRPr="00FD2BF4" w14:paraId="1E469F43" w14:textId="77777777" w:rsidTr="2548BAAB">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7CA48" w14:textId="06BA6ED8" w:rsidR="00D20767" w:rsidRPr="00FD2BF4" w:rsidRDefault="00D20767">
            <w:pPr>
              <w:jc w:val="center"/>
              <w:rPr>
                <w:rFonts w:asciiTheme="minorHAnsi" w:eastAsia="Times New Roman" w:hAnsiTheme="minorHAnsi" w:cstheme="minorHAnsi"/>
                <w:b/>
                <w:bCs/>
                <w:sz w:val="20"/>
                <w:szCs w:val="20"/>
              </w:rPr>
            </w:pPr>
            <w:r>
              <w:rPr>
                <w:rFonts w:asciiTheme="minorHAnsi" w:hAnsiTheme="minorHAnsi"/>
                <w:b/>
                <w:bCs/>
                <w:sz w:val="20"/>
              </w:rPr>
              <w:lastRenderedPageBreak/>
              <w:t>Metal distribution system</w:t>
            </w:r>
          </w:p>
        </w:tc>
        <w:tc>
          <w:tcPr>
            <w:tcW w:w="2409" w:type="dxa"/>
            <w:tcBorders>
              <w:top w:val="single" w:sz="4" w:space="0" w:color="auto"/>
              <w:left w:val="single" w:sz="4" w:space="0" w:color="auto"/>
              <w:bottom w:val="single" w:sz="4" w:space="0" w:color="auto"/>
              <w:right w:val="single" w:sz="4" w:space="0" w:color="auto"/>
            </w:tcBorders>
          </w:tcPr>
          <w:p w14:paraId="30B8028D" w14:textId="77777777" w:rsidR="00D20767" w:rsidRPr="00FD2BF4" w:rsidRDefault="00D20767">
            <w:pPr>
              <w:jc w:val="center"/>
              <w:rPr>
                <w:rFonts w:asciiTheme="minorHAnsi" w:hAnsiTheme="minorHAnsi" w:cstheme="minorHAnsi"/>
                <w:b/>
                <w:bCs/>
                <w:sz w:val="20"/>
                <w:szCs w:val="20"/>
              </w:rPr>
            </w:pPr>
          </w:p>
        </w:tc>
      </w:tr>
      <w:tr w:rsidR="00D20767" w:rsidRPr="00FD2BF4" w14:paraId="6C12C061" w14:textId="77777777" w:rsidTr="2548BAAB">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16587E1F" w14:textId="77777777" w:rsidR="00D20767" w:rsidRPr="00FD2BF4" w:rsidRDefault="00D20767">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BEB2841"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677419E8"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D20767" w:rsidRPr="00FD2BF4" w:rsidDel="0083764B" w14:paraId="4085565C" w14:textId="07AFA57F" w:rsidTr="2548BAAB">
        <w:trPr>
          <w:trHeight w:val="255"/>
          <w:del w:id="5" w:author="Autor"/>
        </w:trPr>
        <w:tc>
          <w:tcPr>
            <w:tcW w:w="5882" w:type="dxa"/>
            <w:tcBorders>
              <w:top w:val="nil"/>
              <w:left w:val="single" w:sz="4" w:space="0" w:color="auto"/>
              <w:bottom w:val="single" w:sz="4" w:space="0" w:color="auto"/>
              <w:right w:val="single" w:sz="4" w:space="0" w:color="auto"/>
            </w:tcBorders>
            <w:shd w:val="clear" w:color="auto" w:fill="auto"/>
            <w:vAlign w:val="center"/>
          </w:tcPr>
          <w:p w14:paraId="266B470B" w14:textId="33105BB2" w:rsidR="00D20767" w:rsidRPr="00FD2BF4" w:rsidDel="0083764B" w:rsidRDefault="00D24454">
            <w:pPr>
              <w:jc w:val="both"/>
              <w:rPr>
                <w:del w:id="6" w:author="Autor"/>
                <w:rFonts w:asciiTheme="minorHAnsi" w:hAnsiTheme="minorHAnsi" w:cstheme="minorHAnsi"/>
                <w:sz w:val="20"/>
                <w:szCs w:val="20"/>
              </w:rPr>
            </w:pPr>
            <w:commentRangeStart w:id="7"/>
            <w:del w:id="8" w:author="Autor">
              <w:r w:rsidDel="0083764B">
                <w:rPr>
                  <w:rFonts w:asciiTheme="minorHAnsi" w:hAnsiTheme="minorHAnsi"/>
                  <w:sz w:val="20"/>
                </w:rPr>
                <w:delText xml:space="preserve">Melt differential </w:delText>
              </w:r>
              <w:r w:rsidR="008A0FE6" w:rsidDel="0083764B">
                <w:rPr>
                  <w:rFonts w:asciiTheme="minorHAnsi" w:hAnsiTheme="minorHAnsi"/>
                  <w:sz w:val="20"/>
                </w:rPr>
                <w:delText>temp</w:delText>
              </w:r>
              <w:r w:rsidR="003C49AE" w:rsidDel="0083764B">
                <w:rPr>
                  <w:rFonts w:asciiTheme="minorHAnsi" w:hAnsiTheme="minorHAnsi"/>
                  <w:sz w:val="20"/>
                </w:rPr>
                <w:delText>.</w:delText>
              </w:r>
              <w:r w:rsidR="008A0FE6" w:rsidDel="0083764B">
                <w:rPr>
                  <w:rFonts w:asciiTheme="minorHAnsi" w:hAnsiTheme="minorHAnsi"/>
                  <w:sz w:val="20"/>
                </w:rPr>
                <w:delText xml:space="preserve"> at furnace TOP and at tundish </w:delText>
              </w:r>
              <w:r w:rsidR="00974F9A" w:rsidDel="0083764B">
                <w:rPr>
                  <w:rFonts w:asciiTheme="minorHAnsi" w:hAnsiTheme="minorHAnsi"/>
                  <w:sz w:val="20"/>
                </w:rPr>
                <w:delText>is max. 20 °C</w:delText>
              </w:r>
            </w:del>
            <w:commentRangeEnd w:id="7"/>
            <w:r w:rsidR="0083764B">
              <w:rPr>
                <w:rStyle w:val="Odkaznakoment"/>
              </w:rPr>
              <w:commentReference w:id="7"/>
            </w:r>
          </w:p>
        </w:tc>
        <w:tc>
          <w:tcPr>
            <w:tcW w:w="1985" w:type="dxa"/>
            <w:tcBorders>
              <w:top w:val="nil"/>
              <w:left w:val="nil"/>
              <w:bottom w:val="single" w:sz="4" w:space="0" w:color="auto"/>
              <w:right w:val="single" w:sz="4" w:space="0" w:color="auto"/>
            </w:tcBorders>
            <w:shd w:val="clear" w:color="auto" w:fill="auto"/>
            <w:hideMark/>
          </w:tcPr>
          <w:p w14:paraId="7C9149EF" w14:textId="6B680472" w:rsidR="00D20767" w:rsidRPr="00FD2BF4" w:rsidDel="0083764B" w:rsidRDefault="00D20767">
            <w:pPr>
              <w:jc w:val="center"/>
              <w:rPr>
                <w:del w:id="9" w:author="Autor"/>
                <w:rFonts w:asciiTheme="minorHAnsi" w:hAnsiTheme="minorHAnsi" w:cstheme="minorHAnsi"/>
                <w:sz w:val="20"/>
                <w:szCs w:val="20"/>
              </w:rPr>
            </w:pPr>
            <w:del w:id="10" w:author="Autor">
              <w:r w:rsidRPr="00FD2BF4" w:rsidDel="0083764B">
                <w:rPr>
                  <w:rFonts w:asciiTheme="minorHAnsi" w:hAnsiTheme="minorHAnsi"/>
                  <w:sz w:val="20"/>
                </w:rPr>
                <w:delText xml:space="preserve">YES </w:delText>
              </w:r>
              <w:r w:rsidRPr="00FD2BF4" w:rsidDel="0083764B">
                <w:rPr>
                  <w:rFonts w:asciiTheme="minorHAnsi" w:hAnsiTheme="minorHAnsi" w:cstheme="minorHAnsi"/>
                  <w:sz w:val="20"/>
                </w:rPr>
                <w:fldChar w:fldCharType="begin">
                  <w:ffData>
                    <w:name w:val=""/>
                    <w:enabled/>
                    <w:calcOnExit w:val="0"/>
                    <w:checkBox>
                      <w:sizeAuto/>
                      <w:default w:val="0"/>
                    </w:checkBox>
                  </w:ffData>
                </w:fldChar>
              </w:r>
              <w:r w:rsidRPr="00FD2BF4" w:rsidDel="0083764B">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83764B">
                <w:rPr>
                  <w:rFonts w:asciiTheme="minorHAnsi" w:hAnsiTheme="minorHAnsi" w:cstheme="minorHAnsi"/>
                  <w:sz w:val="20"/>
                </w:rPr>
                <w:fldChar w:fldCharType="end"/>
              </w:r>
              <w:r w:rsidRPr="00FD2BF4" w:rsidDel="0083764B">
                <w:rPr>
                  <w:rFonts w:asciiTheme="minorHAnsi" w:hAnsiTheme="minorHAnsi"/>
                  <w:sz w:val="20"/>
                </w:rPr>
                <w:delText xml:space="preserve">/ NO </w:delText>
              </w:r>
              <w:r w:rsidRPr="00FD2BF4" w:rsidDel="0083764B">
                <w:rPr>
                  <w:rFonts w:asciiTheme="minorHAnsi" w:hAnsiTheme="minorHAnsi" w:cstheme="minorHAnsi"/>
                  <w:sz w:val="20"/>
                </w:rPr>
                <w:fldChar w:fldCharType="begin">
                  <w:ffData>
                    <w:name w:val=""/>
                    <w:enabled/>
                    <w:calcOnExit w:val="0"/>
                    <w:checkBox>
                      <w:sizeAuto/>
                      <w:default w:val="0"/>
                    </w:checkBox>
                  </w:ffData>
                </w:fldChar>
              </w:r>
              <w:r w:rsidRPr="00FD2BF4" w:rsidDel="0083764B">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83764B">
                <w:rPr>
                  <w:rFonts w:asciiTheme="minorHAnsi" w:hAnsiTheme="minorHAnsi" w:cstheme="minorHAnsi"/>
                  <w:sz w:val="20"/>
                </w:rPr>
                <w:fldChar w:fldCharType="end"/>
              </w:r>
            </w:del>
          </w:p>
        </w:tc>
        <w:tc>
          <w:tcPr>
            <w:tcW w:w="2409" w:type="dxa"/>
            <w:tcBorders>
              <w:top w:val="nil"/>
              <w:left w:val="nil"/>
              <w:bottom w:val="single" w:sz="4" w:space="0" w:color="auto"/>
              <w:right w:val="single" w:sz="4" w:space="0" w:color="auto"/>
            </w:tcBorders>
          </w:tcPr>
          <w:p w14:paraId="6CCE46F7" w14:textId="107F88CC" w:rsidR="00D20767" w:rsidRPr="00FD2BF4" w:rsidDel="0083764B" w:rsidRDefault="00D20767">
            <w:pPr>
              <w:jc w:val="center"/>
              <w:rPr>
                <w:del w:id="11" w:author="Autor"/>
                <w:rFonts w:asciiTheme="minorHAnsi" w:hAnsiTheme="minorHAnsi" w:cstheme="minorHAnsi"/>
                <w:sz w:val="20"/>
                <w:szCs w:val="20"/>
              </w:rPr>
            </w:pPr>
          </w:p>
        </w:tc>
      </w:tr>
      <w:tr w:rsidR="00D20767" w:rsidRPr="00FD2BF4" w:rsidDel="00B13EB9" w14:paraId="1794343C" w14:textId="20ED173E" w:rsidTr="2548BAAB">
        <w:trPr>
          <w:trHeight w:val="255"/>
          <w:del w:id="12" w:author="Autor"/>
        </w:trPr>
        <w:tc>
          <w:tcPr>
            <w:tcW w:w="5882" w:type="dxa"/>
            <w:tcBorders>
              <w:top w:val="nil"/>
              <w:left w:val="single" w:sz="4" w:space="0" w:color="auto"/>
              <w:bottom w:val="single" w:sz="4" w:space="0" w:color="auto"/>
              <w:right w:val="single" w:sz="4" w:space="0" w:color="auto"/>
            </w:tcBorders>
            <w:shd w:val="clear" w:color="auto" w:fill="auto"/>
            <w:vAlign w:val="center"/>
          </w:tcPr>
          <w:p w14:paraId="564EDF29" w14:textId="3971C266" w:rsidR="00D20767" w:rsidRPr="00473D53" w:rsidDel="00B13EB9" w:rsidRDefault="006852F6">
            <w:pPr>
              <w:pStyle w:val="pf0"/>
              <w:rPr>
                <w:del w:id="13" w:author="Autor"/>
                <w:rFonts w:ascii="Arial" w:hAnsi="Arial" w:cs="Arial"/>
                <w:sz w:val="20"/>
                <w:szCs w:val="20"/>
                <w:rPrChange w:id="14" w:author="Autor">
                  <w:rPr>
                    <w:del w:id="15" w:author="Autor"/>
                    <w:rFonts w:asciiTheme="minorHAnsi" w:hAnsiTheme="minorHAnsi" w:cstheme="minorHAnsi"/>
                    <w:sz w:val="20"/>
                    <w:szCs w:val="20"/>
                  </w:rPr>
                </w:rPrChange>
              </w:rPr>
              <w:pPrChange w:id="16" w:author="Autor">
                <w:pPr>
                  <w:jc w:val="both"/>
                </w:pPr>
              </w:pPrChange>
            </w:pPr>
            <w:commentRangeStart w:id="17"/>
            <w:del w:id="18" w:author="Autor">
              <w:r w:rsidDel="00922BC1">
                <w:rPr>
                  <w:rFonts w:asciiTheme="minorHAnsi" w:hAnsiTheme="minorHAnsi"/>
                  <w:sz w:val="20"/>
                </w:rPr>
                <w:delText xml:space="preserve">Melt differential temp. </w:delText>
              </w:r>
              <w:r w:rsidR="00A95140" w:rsidDel="00922BC1">
                <w:rPr>
                  <w:rFonts w:asciiTheme="minorHAnsi" w:hAnsiTheme="minorHAnsi"/>
                  <w:sz w:val="20"/>
                </w:rPr>
                <w:delText>in</w:delText>
              </w:r>
              <w:r w:rsidR="00500C7A" w:rsidDel="00922BC1">
                <w:rPr>
                  <w:rFonts w:asciiTheme="minorHAnsi" w:hAnsiTheme="minorHAnsi"/>
                  <w:sz w:val="20"/>
                </w:rPr>
                <w:delText xml:space="preserve"> all locations in tundish is max 5°C</w:delText>
              </w:r>
              <w:commentRangeEnd w:id="17"/>
              <w:r w:rsidR="001C2C13" w:rsidDel="00922BC1">
                <w:rPr>
                  <w:rStyle w:val="Odkaznakoment"/>
                </w:rPr>
                <w:commentReference w:id="17"/>
              </w:r>
            </w:del>
          </w:p>
        </w:tc>
        <w:tc>
          <w:tcPr>
            <w:tcW w:w="1985" w:type="dxa"/>
            <w:tcBorders>
              <w:top w:val="nil"/>
              <w:left w:val="nil"/>
              <w:bottom w:val="single" w:sz="4" w:space="0" w:color="auto"/>
              <w:right w:val="single" w:sz="4" w:space="0" w:color="auto"/>
            </w:tcBorders>
            <w:shd w:val="clear" w:color="auto" w:fill="auto"/>
          </w:tcPr>
          <w:p w14:paraId="2AD41CA2" w14:textId="717C8A91" w:rsidR="00D20767" w:rsidRPr="00FD2BF4" w:rsidDel="00B13EB9" w:rsidRDefault="00D20767">
            <w:pPr>
              <w:jc w:val="center"/>
              <w:rPr>
                <w:del w:id="19" w:author="Autor"/>
                <w:rFonts w:asciiTheme="minorHAnsi" w:hAnsiTheme="minorHAnsi" w:cstheme="minorHAnsi"/>
                <w:sz w:val="20"/>
                <w:szCs w:val="20"/>
              </w:rPr>
            </w:pPr>
            <w:del w:id="20" w:author="Autor">
              <w:r w:rsidRPr="00FD2BF4" w:rsidDel="00B13EB9">
                <w:rPr>
                  <w:rFonts w:asciiTheme="minorHAnsi" w:hAnsiTheme="minorHAnsi"/>
                  <w:sz w:val="20"/>
                </w:rPr>
                <w:delText xml:space="preserve">YES </w:delText>
              </w:r>
              <w:r w:rsidRPr="00FD2BF4" w:rsidDel="00B13EB9">
                <w:rPr>
                  <w:rFonts w:asciiTheme="minorHAnsi" w:hAnsiTheme="minorHAnsi" w:cstheme="minorHAnsi"/>
                  <w:sz w:val="20"/>
                </w:rPr>
                <w:fldChar w:fldCharType="begin">
                  <w:ffData>
                    <w:name w:val=""/>
                    <w:enabled/>
                    <w:calcOnExit w:val="0"/>
                    <w:checkBox>
                      <w:sizeAuto/>
                      <w:default w:val="0"/>
                    </w:checkBox>
                  </w:ffData>
                </w:fldChar>
              </w:r>
              <w:r w:rsidRPr="00FD2BF4" w:rsidDel="00B13EB9">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B13EB9">
                <w:rPr>
                  <w:rFonts w:asciiTheme="minorHAnsi" w:hAnsiTheme="minorHAnsi" w:cstheme="minorHAnsi"/>
                  <w:sz w:val="20"/>
                </w:rPr>
                <w:fldChar w:fldCharType="end"/>
              </w:r>
              <w:r w:rsidRPr="00FD2BF4" w:rsidDel="00B13EB9">
                <w:rPr>
                  <w:rFonts w:asciiTheme="minorHAnsi" w:hAnsiTheme="minorHAnsi"/>
                  <w:sz w:val="20"/>
                </w:rPr>
                <w:delText xml:space="preserve">/ NO </w:delText>
              </w:r>
              <w:r w:rsidRPr="00FD2BF4" w:rsidDel="00B13EB9">
                <w:rPr>
                  <w:rFonts w:asciiTheme="minorHAnsi" w:hAnsiTheme="minorHAnsi" w:cstheme="minorHAnsi"/>
                  <w:sz w:val="20"/>
                </w:rPr>
                <w:fldChar w:fldCharType="begin">
                  <w:ffData>
                    <w:name w:val=""/>
                    <w:enabled/>
                    <w:calcOnExit w:val="0"/>
                    <w:checkBox>
                      <w:sizeAuto/>
                      <w:default w:val="0"/>
                    </w:checkBox>
                  </w:ffData>
                </w:fldChar>
              </w:r>
              <w:r w:rsidRPr="00FD2BF4" w:rsidDel="00B13EB9">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B13EB9">
                <w:rPr>
                  <w:rFonts w:asciiTheme="minorHAnsi" w:hAnsiTheme="minorHAnsi" w:cstheme="minorHAnsi"/>
                  <w:sz w:val="20"/>
                </w:rPr>
                <w:fldChar w:fldCharType="end"/>
              </w:r>
            </w:del>
          </w:p>
        </w:tc>
        <w:tc>
          <w:tcPr>
            <w:tcW w:w="2409" w:type="dxa"/>
            <w:tcBorders>
              <w:top w:val="nil"/>
              <w:left w:val="nil"/>
              <w:bottom w:val="single" w:sz="4" w:space="0" w:color="auto"/>
              <w:right w:val="single" w:sz="4" w:space="0" w:color="auto"/>
            </w:tcBorders>
          </w:tcPr>
          <w:p w14:paraId="265B4C8B" w14:textId="51DCDBE7" w:rsidR="00D20767" w:rsidRPr="00FD2BF4" w:rsidDel="00B13EB9" w:rsidRDefault="00D20767">
            <w:pPr>
              <w:jc w:val="center"/>
              <w:rPr>
                <w:del w:id="21" w:author="Autor"/>
                <w:rFonts w:asciiTheme="minorHAnsi" w:hAnsiTheme="minorHAnsi" w:cstheme="minorHAnsi"/>
                <w:sz w:val="20"/>
                <w:szCs w:val="20"/>
              </w:rPr>
            </w:pPr>
          </w:p>
        </w:tc>
      </w:tr>
      <w:tr w:rsidR="00D20767" w:rsidRPr="00FD2BF4" w14:paraId="6CB56B0D" w14:textId="77777777" w:rsidTr="2548BAA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BA49D11" w14:textId="24A45C8F" w:rsidR="00D20767" w:rsidRPr="00FD2BF4" w:rsidRDefault="007F1337">
            <w:pPr>
              <w:rPr>
                <w:rFonts w:asciiTheme="minorHAnsi" w:hAnsiTheme="minorHAnsi" w:cstheme="minorHAnsi"/>
                <w:sz w:val="20"/>
                <w:szCs w:val="20"/>
              </w:rPr>
            </w:pPr>
            <w:commentRangeStart w:id="22"/>
            <w:r>
              <w:rPr>
                <w:rFonts w:asciiTheme="minorHAnsi" w:hAnsiTheme="minorHAnsi"/>
                <w:sz w:val="20"/>
              </w:rPr>
              <w:t>V</w:t>
            </w:r>
            <w:r w:rsidR="00961312">
              <w:rPr>
                <w:rFonts w:asciiTheme="minorHAnsi" w:hAnsiTheme="minorHAnsi"/>
                <w:sz w:val="20"/>
              </w:rPr>
              <w:t>elocity</w:t>
            </w:r>
            <w:r w:rsidR="003734C2">
              <w:rPr>
                <w:rFonts w:asciiTheme="minorHAnsi" w:hAnsiTheme="minorHAnsi"/>
                <w:sz w:val="20"/>
              </w:rPr>
              <w:t xml:space="preserve"> of melt in launder is </w:t>
            </w:r>
            <w:r>
              <w:rPr>
                <w:rFonts w:asciiTheme="minorHAnsi" w:hAnsiTheme="minorHAnsi"/>
                <w:sz w:val="20"/>
              </w:rPr>
              <w:t>within</w:t>
            </w:r>
            <w:r w:rsidR="00E23817">
              <w:rPr>
                <w:rFonts w:asciiTheme="minorHAnsi" w:hAnsiTheme="minorHAnsi"/>
                <w:sz w:val="20"/>
              </w:rPr>
              <w:t xml:space="preserve"> the range </w:t>
            </w:r>
            <w:del w:id="23" w:author="Autor">
              <w:r w:rsidR="00E23817" w:rsidDel="00AA5C95">
                <w:rPr>
                  <w:rFonts w:asciiTheme="minorHAnsi" w:hAnsiTheme="minorHAnsi"/>
                  <w:sz w:val="20"/>
                </w:rPr>
                <w:delText>7</w:delText>
              </w:r>
            </w:del>
            <w:ins w:id="24" w:author="Autor">
              <w:r w:rsidR="00AA5C95">
                <w:rPr>
                  <w:rFonts w:asciiTheme="minorHAnsi" w:hAnsiTheme="minorHAnsi"/>
                  <w:sz w:val="20"/>
                </w:rPr>
                <w:t>4,5</w:t>
              </w:r>
            </w:ins>
            <w:r w:rsidR="00E23817">
              <w:rPr>
                <w:rFonts w:asciiTheme="minorHAnsi" w:hAnsiTheme="minorHAnsi"/>
                <w:sz w:val="20"/>
              </w:rPr>
              <w:t>-</w:t>
            </w:r>
            <w:r w:rsidR="003734C2">
              <w:rPr>
                <w:rFonts w:asciiTheme="minorHAnsi" w:hAnsiTheme="minorHAnsi"/>
                <w:sz w:val="20"/>
              </w:rPr>
              <w:t>9,8 m/min</w:t>
            </w:r>
            <w:commentRangeEnd w:id="22"/>
            <w:r w:rsidR="00876505">
              <w:rPr>
                <w:rStyle w:val="Odkaznakoment"/>
              </w:rPr>
              <w:commentReference w:id="22"/>
            </w:r>
            <w:ins w:id="25" w:author="Autor">
              <w:r w:rsidR="00DE3545">
                <w:rPr>
                  <w:rFonts w:asciiTheme="minorHAnsi" w:hAnsiTheme="minorHAnsi"/>
                  <w:sz w:val="20"/>
                </w:rPr>
                <w:t xml:space="preserve"> as per diameter</w:t>
              </w:r>
            </w:ins>
          </w:p>
        </w:tc>
        <w:tc>
          <w:tcPr>
            <w:tcW w:w="1985" w:type="dxa"/>
            <w:tcBorders>
              <w:top w:val="nil"/>
              <w:left w:val="nil"/>
              <w:bottom w:val="single" w:sz="4" w:space="0" w:color="auto"/>
              <w:right w:val="single" w:sz="4" w:space="0" w:color="auto"/>
            </w:tcBorders>
            <w:shd w:val="clear" w:color="auto" w:fill="auto"/>
          </w:tcPr>
          <w:p w14:paraId="652A62A6" w14:textId="77777777" w:rsidR="00D20767" w:rsidRPr="00FD2BF4" w:rsidRDefault="00D20767">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6177377" w14:textId="77777777" w:rsidR="00D20767" w:rsidRPr="00FD2BF4" w:rsidRDefault="00D20767">
            <w:pPr>
              <w:jc w:val="center"/>
              <w:rPr>
                <w:rFonts w:asciiTheme="minorHAnsi" w:hAnsiTheme="minorHAnsi" w:cstheme="minorHAnsi"/>
                <w:sz w:val="20"/>
                <w:szCs w:val="20"/>
              </w:rPr>
            </w:pPr>
          </w:p>
        </w:tc>
      </w:tr>
    </w:tbl>
    <w:p w14:paraId="4093F2F2" w14:textId="4E92A9BD" w:rsidR="2548BAAB" w:rsidRDefault="2548BAAB"/>
    <w:tbl>
      <w:tblPr>
        <w:tblW w:w="10276" w:type="dxa"/>
        <w:tblCellMar>
          <w:left w:w="70" w:type="dxa"/>
          <w:right w:w="70" w:type="dxa"/>
        </w:tblCellMar>
        <w:tblLook w:val="04A0" w:firstRow="1" w:lastRow="0" w:firstColumn="1" w:lastColumn="0" w:noHBand="0" w:noVBand="1"/>
      </w:tblPr>
      <w:tblGrid>
        <w:gridCol w:w="5882"/>
        <w:gridCol w:w="1985"/>
        <w:gridCol w:w="2409"/>
      </w:tblGrid>
      <w:tr w:rsidR="00B10FF8" w:rsidRPr="00FD2BF4" w14:paraId="2799B852"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A417" w14:textId="3A08D97D" w:rsidR="00B10FF8" w:rsidRPr="00FD2BF4" w:rsidRDefault="00B10FF8">
            <w:pPr>
              <w:jc w:val="center"/>
              <w:rPr>
                <w:rFonts w:asciiTheme="minorHAnsi" w:eastAsia="Times New Roman" w:hAnsiTheme="minorHAnsi" w:cstheme="minorHAnsi"/>
                <w:b/>
                <w:bCs/>
                <w:sz w:val="20"/>
                <w:szCs w:val="20"/>
              </w:rPr>
            </w:pPr>
            <w:r>
              <w:rPr>
                <w:rFonts w:asciiTheme="minorHAnsi" w:hAnsiTheme="minorHAnsi"/>
                <w:b/>
                <w:bCs/>
                <w:sz w:val="20"/>
              </w:rPr>
              <w:t>Grain re</w:t>
            </w:r>
            <w:r w:rsidR="006C4C47">
              <w:rPr>
                <w:rFonts w:asciiTheme="minorHAnsi" w:hAnsiTheme="minorHAnsi"/>
                <w:b/>
                <w:bCs/>
                <w:sz w:val="20"/>
              </w:rPr>
              <w:t>fining</w:t>
            </w:r>
            <w:r>
              <w:rPr>
                <w:rFonts w:asciiTheme="minorHAnsi" w:hAnsiTheme="minorHAnsi"/>
                <w:b/>
                <w:bCs/>
                <w:sz w:val="20"/>
              </w:rPr>
              <w:t xml:space="preserve"> system</w:t>
            </w:r>
          </w:p>
        </w:tc>
        <w:tc>
          <w:tcPr>
            <w:tcW w:w="2409" w:type="dxa"/>
            <w:tcBorders>
              <w:top w:val="single" w:sz="4" w:space="0" w:color="auto"/>
              <w:left w:val="single" w:sz="4" w:space="0" w:color="auto"/>
              <w:bottom w:val="single" w:sz="4" w:space="0" w:color="auto"/>
              <w:right w:val="single" w:sz="4" w:space="0" w:color="auto"/>
            </w:tcBorders>
          </w:tcPr>
          <w:p w14:paraId="721EEDE7" w14:textId="77777777" w:rsidR="00B10FF8" w:rsidRPr="00FD2BF4" w:rsidRDefault="00B10FF8">
            <w:pPr>
              <w:jc w:val="center"/>
              <w:rPr>
                <w:rFonts w:asciiTheme="minorHAnsi" w:hAnsiTheme="minorHAnsi" w:cstheme="minorHAnsi"/>
                <w:b/>
                <w:bCs/>
                <w:sz w:val="20"/>
                <w:szCs w:val="20"/>
              </w:rPr>
            </w:pPr>
          </w:p>
        </w:tc>
      </w:tr>
      <w:tr w:rsidR="00B10FF8" w:rsidRPr="00FD2BF4" w14:paraId="163A0E1E"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4F40EFF0" w14:textId="77777777" w:rsidR="00B10FF8" w:rsidRPr="00FD2BF4" w:rsidRDefault="00B10FF8">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941B5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8D674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0FF8" w:rsidRPr="00FD2BF4" w14:paraId="43DE209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3C4693" w14:textId="719A6D44" w:rsidR="00B10FF8" w:rsidRPr="00FD2BF4" w:rsidRDefault="00C94E1C">
            <w:pPr>
              <w:jc w:val="both"/>
              <w:rPr>
                <w:rFonts w:asciiTheme="minorHAnsi" w:hAnsiTheme="minorHAnsi" w:cstheme="minorHAnsi"/>
                <w:sz w:val="20"/>
                <w:szCs w:val="20"/>
              </w:rPr>
            </w:pPr>
            <w:r>
              <w:rPr>
                <w:rFonts w:asciiTheme="minorHAnsi" w:hAnsiTheme="minorHAnsi"/>
                <w:sz w:val="20"/>
              </w:rPr>
              <w:t>Rod feed speed 0,15 – 3 m/min</w:t>
            </w:r>
          </w:p>
        </w:tc>
        <w:tc>
          <w:tcPr>
            <w:tcW w:w="1985" w:type="dxa"/>
            <w:tcBorders>
              <w:top w:val="nil"/>
              <w:left w:val="nil"/>
              <w:bottom w:val="single" w:sz="4" w:space="0" w:color="auto"/>
              <w:right w:val="single" w:sz="4" w:space="0" w:color="auto"/>
            </w:tcBorders>
            <w:shd w:val="clear" w:color="auto" w:fill="auto"/>
            <w:hideMark/>
          </w:tcPr>
          <w:p w14:paraId="3F6C5FA7"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B9E52E0" w14:textId="77777777" w:rsidR="00B10FF8" w:rsidRPr="00FD2BF4" w:rsidRDefault="00B10FF8">
            <w:pPr>
              <w:jc w:val="center"/>
              <w:rPr>
                <w:rFonts w:asciiTheme="minorHAnsi" w:hAnsiTheme="minorHAnsi" w:cstheme="minorHAnsi"/>
                <w:sz w:val="20"/>
                <w:szCs w:val="20"/>
              </w:rPr>
            </w:pPr>
          </w:p>
        </w:tc>
      </w:tr>
      <w:tr w:rsidR="00B10FF8" w:rsidRPr="00FD2BF4" w14:paraId="3BBF8734"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95D438" w14:textId="75818E37" w:rsidR="00B10FF8" w:rsidRPr="00FD2BF4" w:rsidRDefault="00FE67A4">
            <w:pPr>
              <w:jc w:val="both"/>
              <w:rPr>
                <w:rFonts w:asciiTheme="minorHAnsi" w:hAnsiTheme="minorHAnsi" w:cstheme="minorHAnsi"/>
                <w:sz w:val="20"/>
                <w:szCs w:val="20"/>
              </w:rPr>
            </w:pPr>
            <w:r>
              <w:rPr>
                <w:rFonts w:asciiTheme="minorHAnsi" w:hAnsiTheme="minorHAnsi"/>
                <w:sz w:val="20"/>
              </w:rPr>
              <w:t xml:space="preserve">Tolerance of rod feed speed </w:t>
            </w:r>
            <w:r w:rsidR="00875A4C">
              <w:rPr>
                <w:rFonts w:ascii="Calibri" w:hAnsi="Calibri" w:cs="Calibri"/>
                <w:sz w:val="20"/>
              </w:rPr>
              <w:t>±</w:t>
            </w:r>
            <w:r w:rsidR="00875A4C">
              <w:rPr>
                <w:rFonts w:asciiTheme="minorHAnsi" w:hAnsiTheme="minorHAnsi"/>
                <w:sz w:val="20"/>
              </w:rPr>
              <w:t>0,01 m/min</w:t>
            </w:r>
          </w:p>
        </w:tc>
        <w:tc>
          <w:tcPr>
            <w:tcW w:w="1985" w:type="dxa"/>
            <w:tcBorders>
              <w:top w:val="nil"/>
              <w:left w:val="nil"/>
              <w:bottom w:val="single" w:sz="4" w:space="0" w:color="auto"/>
              <w:right w:val="single" w:sz="4" w:space="0" w:color="auto"/>
            </w:tcBorders>
            <w:shd w:val="clear" w:color="auto" w:fill="auto"/>
          </w:tcPr>
          <w:p w14:paraId="7DFB301F"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87215EA" w14:textId="77777777" w:rsidR="00B10FF8" w:rsidRPr="00FD2BF4" w:rsidRDefault="00B10FF8">
            <w:pPr>
              <w:jc w:val="center"/>
              <w:rPr>
                <w:rFonts w:asciiTheme="minorHAnsi" w:hAnsiTheme="minorHAnsi" w:cstheme="minorHAnsi"/>
                <w:sz w:val="20"/>
                <w:szCs w:val="20"/>
              </w:rPr>
            </w:pPr>
          </w:p>
        </w:tc>
      </w:tr>
    </w:tbl>
    <w:p w14:paraId="2EAC0834" w14:textId="77777777" w:rsidR="00B10FF8" w:rsidRDefault="00B10FF8"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EA445E" w:rsidRPr="00FD2BF4" w14:paraId="19A33F84"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4D2B1" w14:textId="6E0CACB8" w:rsidR="00EA445E" w:rsidRPr="00FD2BF4" w:rsidRDefault="00EA445E">
            <w:pPr>
              <w:jc w:val="center"/>
              <w:rPr>
                <w:rFonts w:asciiTheme="minorHAnsi" w:eastAsia="Times New Roman" w:hAnsiTheme="minorHAnsi" w:cstheme="minorHAnsi"/>
                <w:b/>
                <w:bCs/>
                <w:sz w:val="20"/>
                <w:szCs w:val="20"/>
              </w:rPr>
            </w:pPr>
            <w:proofErr w:type="spellStart"/>
            <w:r>
              <w:rPr>
                <w:rFonts w:asciiTheme="minorHAnsi" w:hAnsiTheme="minorHAnsi"/>
                <w:b/>
                <w:bCs/>
                <w:sz w:val="20"/>
              </w:rPr>
              <w:t>Deggassing</w:t>
            </w:r>
            <w:proofErr w:type="spellEnd"/>
          </w:p>
        </w:tc>
        <w:tc>
          <w:tcPr>
            <w:tcW w:w="2409" w:type="dxa"/>
            <w:tcBorders>
              <w:top w:val="single" w:sz="4" w:space="0" w:color="auto"/>
              <w:left w:val="single" w:sz="4" w:space="0" w:color="auto"/>
              <w:bottom w:val="single" w:sz="4" w:space="0" w:color="auto"/>
              <w:right w:val="single" w:sz="4" w:space="0" w:color="auto"/>
            </w:tcBorders>
          </w:tcPr>
          <w:p w14:paraId="2813C618" w14:textId="77777777" w:rsidR="00EA445E" w:rsidRPr="00FD2BF4" w:rsidRDefault="00EA445E">
            <w:pPr>
              <w:jc w:val="center"/>
              <w:rPr>
                <w:rFonts w:asciiTheme="minorHAnsi" w:hAnsiTheme="minorHAnsi" w:cstheme="minorHAnsi"/>
                <w:b/>
                <w:bCs/>
                <w:sz w:val="20"/>
                <w:szCs w:val="20"/>
              </w:rPr>
            </w:pPr>
          </w:p>
        </w:tc>
      </w:tr>
      <w:tr w:rsidR="00EA445E" w:rsidRPr="00FD2BF4" w14:paraId="20DCAACB"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6C878A8" w14:textId="77777777" w:rsidR="00EA445E" w:rsidRPr="00FD2BF4" w:rsidRDefault="00EA445E">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3C9865E"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534ACFA"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EA445E" w:rsidRPr="00FD2BF4" w:rsidDel="001B255B" w14:paraId="589320E2" w14:textId="5E15A820">
        <w:trPr>
          <w:trHeight w:val="255"/>
          <w:del w:id="26" w:author="Autor"/>
        </w:trPr>
        <w:tc>
          <w:tcPr>
            <w:tcW w:w="5882" w:type="dxa"/>
            <w:tcBorders>
              <w:top w:val="nil"/>
              <w:left w:val="single" w:sz="4" w:space="0" w:color="auto"/>
              <w:bottom w:val="single" w:sz="4" w:space="0" w:color="auto"/>
              <w:right w:val="single" w:sz="4" w:space="0" w:color="auto"/>
            </w:tcBorders>
            <w:shd w:val="clear" w:color="auto" w:fill="auto"/>
            <w:vAlign w:val="center"/>
          </w:tcPr>
          <w:p w14:paraId="4C90FB85" w14:textId="3684DF77" w:rsidR="00EA445E" w:rsidRPr="008E654F" w:rsidDel="001B255B" w:rsidRDefault="00FA1364">
            <w:pPr>
              <w:jc w:val="both"/>
              <w:rPr>
                <w:del w:id="27" w:author="Autor"/>
                <w:rFonts w:asciiTheme="minorHAnsi" w:hAnsiTheme="minorHAnsi" w:cstheme="minorHAnsi"/>
                <w:sz w:val="20"/>
                <w:szCs w:val="20"/>
              </w:rPr>
            </w:pPr>
            <w:commentRangeStart w:id="28"/>
            <w:del w:id="29" w:author="Autor">
              <w:r w:rsidRPr="00473D53" w:rsidDel="001B255B">
                <w:rPr>
                  <w:rFonts w:asciiTheme="minorHAnsi" w:hAnsiTheme="minorHAnsi"/>
                  <w:sz w:val="20"/>
                  <w:highlight w:val="yellow"/>
                  <w:rPrChange w:id="30" w:author="Autor">
                    <w:rPr>
                      <w:rFonts w:asciiTheme="minorHAnsi" w:hAnsiTheme="minorHAnsi"/>
                      <w:sz w:val="20"/>
                    </w:rPr>
                  </w:rPrChange>
                </w:rPr>
                <w:delText>0,003 – 0,020 kg of HCL per ton of Al pro</w:delText>
              </w:r>
              <w:r w:rsidR="001C4B45" w:rsidRPr="00473D53" w:rsidDel="001B255B">
                <w:rPr>
                  <w:rFonts w:asciiTheme="minorHAnsi" w:hAnsiTheme="minorHAnsi"/>
                  <w:sz w:val="20"/>
                  <w:highlight w:val="yellow"/>
                  <w:rPrChange w:id="31" w:author="Autor">
                    <w:rPr>
                      <w:rFonts w:asciiTheme="minorHAnsi" w:hAnsiTheme="minorHAnsi"/>
                      <w:sz w:val="20"/>
                    </w:rPr>
                  </w:rPrChange>
                </w:rPr>
                <w:delText>cessed</w:delText>
              </w:r>
              <w:commentRangeEnd w:id="28"/>
              <w:r w:rsidR="0042653B" w:rsidRPr="00473D53" w:rsidDel="001B255B">
                <w:rPr>
                  <w:rStyle w:val="Odkaznakoment"/>
                  <w:highlight w:val="yellow"/>
                  <w:rPrChange w:id="32" w:author="Autor">
                    <w:rPr>
                      <w:rStyle w:val="Odkaznakoment"/>
                    </w:rPr>
                  </w:rPrChange>
                </w:rPr>
                <w:commentReference w:id="28"/>
              </w:r>
            </w:del>
          </w:p>
        </w:tc>
        <w:tc>
          <w:tcPr>
            <w:tcW w:w="1985" w:type="dxa"/>
            <w:tcBorders>
              <w:top w:val="nil"/>
              <w:left w:val="nil"/>
              <w:bottom w:val="single" w:sz="4" w:space="0" w:color="auto"/>
              <w:right w:val="single" w:sz="4" w:space="0" w:color="auto"/>
            </w:tcBorders>
            <w:shd w:val="clear" w:color="auto" w:fill="auto"/>
            <w:hideMark/>
          </w:tcPr>
          <w:p w14:paraId="710E0BFC" w14:textId="4692F351" w:rsidR="00EA445E" w:rsidRPr="00FD2BF4" w:rsidDel="001B255B" w:rsidRDefault="00EA445E">
            <w:pPr>
              <w:jc w:val="center"/>
              <w:rPr>
                <w:del w:id="33" w:author="Autor"/>
                <w:rFonts w:asciiTheme="minorHAnsi" w:hAnsiTheme="minorHAnsi" w:cstheme="minorHAnsi"/>
                <w:sz w:val="20"/>
                <w:szCs w:val="20"/>
              </w:rPr>
            </w:pPr>
            <w:del w:id="34" w:author="Autor">
              <w:r w:rsidRPr="00FD2BF4" w:rsidDel="001B255B">
                <w:rPr>
                  <w:rFonts w:asciiTheme="minorHAnsi" w:hAnsiTheme="minorHAnsi"/>
                  <w:sz w:val="20"/>
                </w:rPr>
                <w:delText xml:space="preserve">YES </w:delText>
              </w:r>
              <w:r w:rsidRPr="00FD2BF4" w:rsidDel="001B255B">
                <w:rPr>
                  <w:rFonts w:asciiTheme="minorHAnsi" w:hAnsiTheme="minorHAnsi" w:cstheme="minorHAnsi"/>
                  <w:sz w:val="20"/>
                </w:rPr>
                <w:fldChar w:fldCharType="begin">
                  <w:ffData>
                    <w:name w:val=""/>
                    <w:enabled/>
                    <w:calcOnExit w:val="0"/>
                    <w:checkBox>
                      <w:sizeAuto/>
                      <w:default w:val="0"/>
                    </w:checkBox>
                  </w:ffData>
                </w:fldChar>
              </w:r>
              <w:r w:rsidRPr="00FD2BF4" w:rsidDel="001B255B">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1B255B">
                <w:rPr>
                  <w:rFonts w:asciiTheme="minorHAnsi" w:hAnsiTheme="minorHAnsi" w:cstheme="minorHAnsi"/>
                  <w:sz w:val="20"/>
                </w:rPr>
                <w:fldChar w:fldCharType="end"/>
              </w:r>
              <w:r w:rsidRPr="00FD2BF4" w:rsidDel="001B255B">
                <w:rPr>
                  <w:rFonts w:asciiTheme="minorHAnsi" w:hAnsiTheme="minorHAnsi"/>
                  <w:sz w:val="20"/>
                </w:rPr>
                <w:delText xml:space="preserve">/ NO </w:delText>
              </w:r>
              <w:r w:rsidRPr="00FD2BF4" w:rsidDel="001B255B">
                <w:rPr>
                  <w:rFonts w:asciiTheme="minorHAnsi" w:hAnsiTheme="minorHAnsi" w:cstheme="minorHAnsi"/>
                  <w:sz w:val="20"/>
                </w:rPr>
                <w:fldChar w:fldCharType="begin">
                  <w:ffData>
                    <w:name w:val=""/>
                    <w:enabled/>
                    <w:calcOnExit w:val="0"/>
                    <w:checkBox>
                      <w:sizeAuto/>
                      <w:default w:val="0"/>
                    </w:checkBox>
                  </w:ffData>
                </w:fldChar>
              </w:r>
              <w:r w:rsidRPr="00FD2BF4" w:rsidDel="001B255B">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1B255B">
                <w:rPr>
                  <w:rFonts w:asciiTheme="minorHAnsi" w:hAnsiTheme="minorHAnsi" w:cstheme="minorHAnsi"/>
                  <w:sz w:val="20"/>
                </w:rPr>
                <w:fldChar w:fldCharType="end"/>
              </w:r>
            </w:del>
          </w:p>
        </w:tc>
        <w:tc>
          <w:tcPr>
            <w:tcW w:w="2409" w:type="dxa"/>
            <w:tcBorders>
              <w:top w:val="nil"/>
              <w:left w:val="nil"/>
              <w:bottom w:val="single" w:sz="4" w:space="0" w:color="auto"/>
              <w:right w:val="single" w:sz="4" w:space="0" w:color="auto"/>
            </w:tcBorders>
          </w:tcPr>
          <w:p w14:paraId="42EEA740" w14:textId="0E8D4ED3" w:rsidR="00EA445E" w:rsidRPr="00FD2BF4" w:rsidDel="001B255B" w:rsidRDefault="00EA445E">
            <w:pPr>
              <w:jc w:val="center"/>
              <w:rPr>
                <w:del w:id="35" w:author="Autor"/>
                <w:rFonts w:asciiTheme="minorHAnsi" w:hAnsiTheme="minorHAnsi" w:cstheme="minorHAnsi"/>
                <w:sz w:val="20"/>
                <w:szCs w:val="20"/>
              </w:rPr>
            </w:pPr>
          </w:p>
        </w:tc>
      </w:tr>
      <w:tr w:rsidR="00EA445E" w:rsidRPr="00FD2BF4" w:rsidDel="00526F89" w14:paraId="7F515616" w14:textId="0A5DD7C9">
        <w:trPr>
          <w:trHeight w:val="255"/>
          <w:del w:id="36" w:author="Autor"/>
        </w:trPr>
        <w:tc>
          <w:tcPr>
            <w:tcW w:w="5882" w:type="dxa"/>
            <w:tcBorders>
              <w:top w:val="nil"/>
              <w:left w:val="single" w:sz="4" w:space="0" w:color="auto"/>
              <w:bottom w:val="single" w:sz="4" w:space="0" w:color="auto"/>
              <w:right w:val="single" w:sz="4" w:space="0" w:color="auto"/>
            </w:tcBorders>
            <w:shd w:val="clear" w:color="auto" w:fill="auto"/>
            <w:vAlign w:val="center"/>
          </w:tcPr>
          <w:p w14:paraId="1F6167C1" w14:textId="1D2B7576" w:rsidR="00EA445E" w:rsidRPr="008E654F" w:rsidDel="00526F89" w:rsidRDefault="001C4B45">
            <w:pPr>
              <w:jc w:val="both"/>
              <w:rPr>
                <w:del w:id="37" w:author="Autor"/>
                <w:rFonts w:asciiTheme="minorHAnsi" w:hAnsiTheme="minorHAnsi" w:cstheme="minorHAnsi"/>
                <w:sz w:val="20"/>
                <w:szCs w:val="20"/>
              </w:rPr>
            </w:pPr>
            <w:commentRangeStart w:id="38"/>
            <w:del w:id="39" w:author="Autor">
              <w:r w:rsidRPr="008E654F" w:rsidDel="00526F89">
                <w:rPr>
                  <w:rFonts w:asciiTheme="minorHAnsi" w:hAnsiTheme="minorHAnsi"/>
                  <w:sz w:val="20"/>
                </w:rPr>
                <w:delText xml:space="preserve">Max. of 0,004 kg dust </w:delText>
              </w:r>
              <w:r w:rsidR="007213CA" w:rsidRPr="008E654F" w:rsidDel="00526F89">
                <w:rPr>
                  <w:rFonts w:asciiTheme="minorHAnsi" w:hAnsiTheme="minorHAnsi"/>
                  <w:sz w:val="20"/>
                </w:rPr>
                <w:delText>per ton of Al processed</w:delText>
              </w:r>
              <w:commentRangeEnd w:id="38"/>
              <w:r w:rsidR="00526F89" w:rsidDel="00526F89">
                <w:rPr>
                  <w:rStyle w:val="Odkaznakoment"/>
                </w:rPr>
                <w:commentReference w:id="38"/>
              </w:r>
            </w:del>
          </w:p>
        </w:tc>
        <w:tc>
          <w:tcPr>
            <w:tcW w:w="1985" w:type="dxa"/>
            <w:tcBorders>
              <w:top w:val="nil"/>
              <w:left w:val="nil"/>
              <w:bottom w:val="single" w:sz="4" w:space="0" w:color="auto"/>
              <w:right w:val="single" w:sz="4" w:space="0" w:color="auto"/>
            </w:tcBorders>
            <w:shd w:val="clear" w:color="auto" w:fill="auto"/>
          </w:tcPr>
          <w:p w14:paraId="76D60EEF" w14:textId="1256DFA9" w:rsidR="00EA445E" w:rsidRPr="00FD2BF4" w:rsidDel="00526F89" w:rsidRDefault="00EA445E">
            <w:pPr>
              <w:jc w:val="center"/>
              <w:rPr>
                <w:del w:id="40" w:author="Autor"/>
                <w:rFonts w:asciiTheme="minorHAnsi" w:hAnsiTheme="minorHAnsi" w:cstheme="minorHAnsi"/>
                <w:sz w:val="20"/>
                <w:szCs w:val="20"/>
              </w:rPr>
            </w:pPr>
            <w:del w:id="41" w:author="Autor">
              <w:r w:rsidRPr="00FD2BF4" w:rsidDel="00526F89">
                <w:rPr>
                  <w:rFonts w:asciiTheme="minorHAnsi" w:hAnsiTheme="minorHAnsi"/>
                  <w:sz w:val="20"/>
                </w:rPr>
                <w:delText xml:space="preserve">YES </w:delText>
              </w:r>
              <w:r w:rsidRPr="00FD2BF4" w:rsidDel="00526F89">
                <w:rPr>
                  <w:rFonts w:asciiTheme="minorHAnsi" w:hAnsiTheme="minorHAnsi" w:cstheme="minorHAnsi"/>
                  <w:sz w:val="20"/>
                </w:rPr>
                <w:fldChar w:fldCharType="begin">
                  <w:ffData>
                    <w:name w:val=""/>
                    <w:enabled/>
                    <w:calcOnExit w:val="0"/>
                    <w:checkBox>
                      <w:sizeAuto/>
                      <w:default w:val="0"/>
                    </w:checkBox>
                  </w:ffData>
                </w:fldChar>
              </w:r>
              <w:r w:rsidRPr="00FD2BF4" w:rsidDel="00526F89">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526F89">
                <w:rPr>
                  <w:rFonts w:asciiTheme="minorHAnsi" w:hAnsiTheme="minorHAnsi" w:cstheme="minorHAnsi"/>
                  <w:sz w:val="20"/>
                </w:rPr>
                <w:fldChar w:fldCharType="end"/>
              </w:r>
              <w:r w:rsidRPr="00FD2BF4" w:rsidDel="00526F89">
                <w:rPr>
                  <w:rFonts w:asciiTheme="minorHAnsi" w:hAnsiTheme="minorHAnsi"/>
                  <w:sz w:val="20"/>
                </w:rPr>
                <w:delText xml:space="preserve">/ NO </w:delText>
              </w:r>
              <w:r w:rsidRPr="00FD2BF4" w:rsidDel="00526F89">
                <w:rPr>
                  <w:rFonts w:asciiTheme="minorHAnsi" w:hAnsiTheme="minorHAnsi" w:cstheme="minorHAnsi"/>
                  <w:sz w:val="20"/>
                </w:rPr>
                <w:fldChar w:fldCharType="begin">
                  <w:ffData>
                    <w:name w:val=""/>
                    <w:enabled/>
                    <w:calcOnExit w:val="0"/>
                    <w:checkBox>
                      <w:sizeAuto/>
                      <w:default w:val="0"/>
                    </w:checkBox>
                  </w:ffData>
                </w:fldChar>
              </w:r>
              <w:r w:rsidRPr="00FD2BF4" w:rsidDel="00526F89">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526F89">
                <w:rPr>
                  <w:rFonts w:asciiTheme="minorHAnsi" w:hAnsiTheme="minorHAnsi" w:cstheme="minorHAnsi"/>
                  <w:sz w:val="20"/>
                </w:rPr>
                <w:fldChar w:fldCharType="end"/>
              </w:r>
            </w:del>
          </w:p>
        </w:tc>
        <w:tc>
          <w:tcPr>
            <w:tcW w:w="2409" w:type="dxa"/>
            <w:tcBorders>
              <w:top w:val="nil"/>
              <w:left w:val="nil"/>
              <w:bottom w:val="single" w:sz="4" w:space="0" w:color="auto"/>
              <w:right w:val="single" w:sz="4" w:space="0" w:color="auto"/>
            </w:tcBorders>
          </w:tcPr>
          <w:p w14:paraId="0D07CD08" w14:textId="29CF2226" w:rsidR="00EA445E" w:rsidRPr="00FD2BF4" w:rsidDel="00526F89" w:rsidRDefault="00EA445E">
            <w:pPr>
              <w:jc w:val="center"/>
              <w:rPr>
                <w:del w:id="42" w:author="Autor"/>
                <w:rFonts w:asciiTheme="minorHAnsi" w:hAnsiTheme="minorHAnsi" w:cstheme="minorHAnsi"/>
                <w:sz w:val="20"/>
                <w:szCs w:val="20"/>
              </w:rPr>
            </w:pPr>
          </w:p>
        </w:tc>
      </w:tr>
      <w:tr w:rsidR="00EA445E" w:rsidRPr="00FD2BF4" w:rsidDel="00D018EA" w14:paraId="430AFD9A" w14:textId="1FF4E009">
        <w:trPr>
          <w:trHeight w:val="255"/>
          <w:del w:id="43" w:author="Autor"/>
        </w:trPr>
        <w:tc>
          <w:tcPr>
            <w:tcW w:w="5882" w:type="dxa"/>
            <w:tcBorders>
              <w:top w:val="nil"/>
              <w:left w:val="single" w:sz="4" w:space="0" w:color="auto"/>
              <w:bottom w:val="single" w:sz="4" w:space="0" w:color="auto"/>
              <w:right w:val="single" w:sz="4" w:space="0" w:color="auto"/>
            </w:tcBorders>
            <w:shd w:val="clear" w:color="auto" w:fill="auto"/>
            <w:vAlign w:val="center"/>
          </w:tcPr>
          <w:p w14:paraId="6E60944F" w14:textId="2839B032" w:rsidR="00EA445E" w:rsidRPr="008E654F" w:rsidDel="00D018EA" w:rsidRDefault="007213CA">
            <w:pPr>
              <w:rPr>
                <w:del w:id="44" w:author="Autor"/>
                <w:rFonts w:asciiTheme="minorHAnsi" w:hAnsiTheme="minorHAnsi" w:cstheme="minorHAnsi"/>
                <w:sz w:val="20"/>
                <w:szCs w:val="20"/>
              </w:rPr>
            </w:pPr>
            <w:commentRangeStart w:id="45"/>
            <w:del w:id="46" w:author="Autor">
              <w:r w:rsidRPr="008E654F" w:rsidDel="00286241">
                <w:rPr>
                  <w:rFonts w:asciiTheme="minorHAnsi" w:hAnsiTheme="minorHAnsi"/>
                  <w:sz w:val="20"/>
                </w:rPr>
                <w:delText>0,3</w:delText>
              </w:r>
              <w:r w:rsidR="0098108A" w:rsidRPr="008E654F" w:rsidDel="00286241">
                <w:rPr>
                  <w:rFonts w:asciiTheme="minorHAnsi" w:hAnsiTheme="minorHAnsi"/>
                  <w:sz w:val="20"/>
                </w:rPr>
                <w:delText xml:space="preserve"> </w:delText>
              </w:r>
              <w:r w:rsidRPr="008E654F" w:rsidDel="00286241">
                <w:rPr>
                  <w:rFonts w:asciiTheme="minorHAnsi" w:hAnsiTheme="minorHAnsi"/>
                  <w:sz w:val="20"/>
                </w:rPr>
                <w:delText>-</w:delText>
              </w:r>
              <w:r w:rsidR="0098108A" w:rsidRPr="008E654F" w:rsidDel="00286241">
                <w:rPr>
                  <w:rFonts w:asciiTheme="minorHAnsi" w:hAnsiTheme="minorHAnsi"/>
                  <w:sz w:val="20"/>
                </w:rPr>
                <w:delText xml:space="preserve"> </w:delText>
              </w:r>
              <w:r w:rsidRPr="008E654F" w:rsidDel="00286241">
                <w:rPr>
                  <w:rFonts w:asciiTheme="minorHAnsi" w:hAnsiTheme="minorHAnsi"/>
                  <w:sz w:val="20"/>
                </w:rPr>
                <w:delText>0,4 liters</w:delText>
              </w:r>
              <w:r w:rsidR="0098108A" w:rsidRPr="008E654F" w:rsidDel="00286241">
                <w:rPr>
                  <w:rFonts w:asciiTheme="minorHAnsi" w:hAnsiTheme="minorHAnsi"/>
                  <w:sz w:val="20"/>
                </w:rPr>
                <w:delText xml:space="preserve"> of Argon per kg of Al processed</w:delText>
              </w:r>
              <w:r w:rsidRPr="008E654F" w:rsidDel="00286241">
                <w:rPr>
                  <w:rFonts w:asciiTheme="minorHAnsi" w:hAnsiTheme="minorHAnsi"/>
                  <w:sz w:val="20"/>
                </w:rPr>
                <w:delText xml:space="preserve"> </w:delText>
              </w:r>
              <w:commentRangeEnd w:id="45"/>
              <w:r w:rsidR="00DC75E0" w:rsidDel="00286241">
                <w:rPr>
                  <w:rStyle w:val="Odkaznakoment"/>
                </w:rPr>
                <w:commentReference w:id="45"/>
              </w:r>
            </w:del>
          </w:p>
        </w:tc>
        <w:tc>
          <w:tcPr>
            <w:tcW w:w="1985" w:type="dxa"/>
            <w:tcBorders>
              <w:top w:val="nil"/>
              <w:left w:val="nil"/>
              <w:bottom w:val="single" w:sz="4" w:space="0" w:color="auto"/>
              <w:right w:val="single" w:sz="4" w:space="0" w:color="auto"/>
            </w:tcBorders>
            <w:shd w:val="clear" w:color="auto" w:fill="auto"/>
          </w:tcPr>
          <w:p w14:paraId="0A268088" w14:textId="43B83ED7" w:rsidR="00EA445E" w:rsidRPr="00FD2BF4" w:rsidDel="00D018EA" w:rsidRDefault="00EA445E">
            <w:pPr>
              <w:jc w:val="center"/>
              <w:rPr>
                <w:del w:id="47" w:author="Autor"/>
                <w:rFonts w:asciiTheme="minorHAnsi" w:hAnsiTheme="minorHAnsi" w:cstheme="minorHAnsi"/>
                <w:sz w:val="20"/>
                <w:szCs w:val="20"/>
              </w:rPr>
            </w:pPr>
            <w:del w:id="48" w:author="Autor">
              <w:r w:rsidRPr="00FD2BF4" w:rsidDel="00D018EA">
                <w:rPr>
                  <w:rFonts w:asciiTheme="minorHAnsi" w:hAnsiTheme="minorHAnsi"/>
                  <w:sz w:val="20"/>
                </w:rPr>
                <w:delText xml:space="preserve">YES </w:delText>
              </w:r>
              <w:r w:rsidRPr="00FD2BF4" w:rsidDel="00D018EA">
                <w:rPr>
                  <w:rFonts w:asciiTheme="minorHAnsi" w:hAnsiTheme="minorHAnsi" w:cstheme="minorHAnsi"/>
                  <w:sz w:val="20"/>
                </w:rPr>
                <w:fldChar w:fldCharType="begin">
                  <w:ffData>
                    <w:name w:val=""/>
                    <w:enabled/>
                    <w:calcOnExit w:val="0"/>
                    <w:checkBox>
                      <w:sizeAuto/>
                      <w:default w:val="0"/>
                    </w:checkBox>
                  </w:ffData>
                </w:fldChar>
              </w:r>
              <w:r w:rsidRPr="00FD2BF4" w:rsidDel="00D018EA">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D018EA">
                <w:rPr>
                  <w:rFonts w:asciiTheme="minorHAnsi" w:hAnsiTheme="minorHAnsi" w:cstheme="minorHAnsi"/>
                  <w:sz w:val="20"/>
                </w:rPr>
                <w:fldChar w:fldCharType="end"/>
              </w:r>
              <w:r w:rsidRPr="00FD2BF4" w:rsidDel="00D018EA">
                <w:rPr>
                  <w:rFonts w:asciiTheme="minorHAnsi" w:hAnsiTheme="minorHAnsi"/>
                  <w:sz w:val="20"/>
                </w:rPr>
                <w:delText xml:space="preserve">/ NO </w:delText>
              </w:r>
              <w:r w:rsidRPr="00FD2BF4" w:rsidDel="00D018EA">
                <w:rPr>
                  <w:rFonts w:asciiTheme="minorHAnsi" w:hAnsiTheme="minorHAnsi" w:cstheme="minorHAnsi"/>
                  <w:sz w:val="20"/>
                </w:rPr>
                <w:fldChar w:fldCharType="begin">
                  <w:ffData>
                    <w:name w:val=""/>
                    <w:enabled/>
                    <w:calcOnExit w:val="0"/>
                    <w:checkBox>
                      <w:sizeAuto/>
                      <w:default w:val="0"/>
                    </w:checkBox>
                  </w:ffData>
                </w:fldChar>
              </w:r>
              <w:r w:rsidRPr="00FD2BF4" w:rsidDel="00D018EA">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D018EA">
                <w:rPr>
                  <w:rFonts w:asciiTheme="minorHAnsi" w:hAnsiTheme="minorHAnsi" w:cstheme="minorHAnsi"/>
                  <w:sz w:val="20"/>
                </w:rPr>
                <w:fldChar w:fldCharType="end"/>
              </w:r>
            </w:del>
          </w:p>
        </w:tc>
        <w:tc>
          <w:tcPr>
            <w:tcW w:w="2409" w:type="dxa"/>
            <w:tcBorders>
              <w:top w:val="nil"/>
              <w:left w:val="nil"/>
              <w:bottom w:val="single" w:sz="4" w:space="0" w:color="auto"/>
              <w:right w:val="single" w:sz="4" w:space="0" w:color="auto"/>
            </w:tcBorders>
          </w:tcPr>
          <w:p w14:paraId="021D8F31" w14:textId="0E4FA18A" w:rsidR="00EA445E" w:rsidRPr="00FD2BF4" w:rsidDel="00D018EA" w:rsidRDefault="00EA445E">
            <w:pPr>
              <w:jc w:val="center"/>
              <w:rPr>
                <w:del w:id="49" w:author="Autor"/>
                <w:rFonts w:asciiTheme="minorHAnsi" w:hAnsiTheme="minorHAnsi" w:cstheme="minorHAnsi"/>
                <w:sz w:val="20"/>
                <w:szCs w:val="20"/>
              </w:rPr>
            </w:pPr>
          </w:p>
        </w:tc>
      </w:tr>
      <w:tr w:rsidR="00EA445E" w:rsidRPr="00FD2BF4" w:rsidDel="00D018EA" w14:paraId="5FC5E1C6" w14:textId="10EB760E">
        <w:trPr>
          <w:trHeight w:val="255"/>
          <w:del w:id="50" w:author="Autor"/>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7AFDCA2" w14:textId="24C7517D" w:rsidR="00EA445E" w:rsidRPr="008E654F" w:rsidDel="00D018EA" w:rsidRDefault="00D42F7B">
            <w:pPr>
              <w:rPr>
                <w:del w:id="51" w:author="Autor"/>
                <w:rFonts w:asciiTheme="minorHAnsi" w:hAnsiTheme="minorHAnsi" w:cstheme="minorHAnsi"/>
                <w:sz w:val="20"/>
                <w:szCs w:val="20"/>
              </w:rPr>
            </w:pPr>
            <w:commentRangeStart w:id="52"/>
            <w:del w:id="53" w:author="Autor">
              <w:r w:rsidRPr="008E654F" w:rsidDel="00525BDF">
                <w:rPr>
                  <w:rFonts w:asciiTheme="minorHAnsi" w:hAnsiTheme="minorHAnsi"/>
                  <w:sz w:val="20"/>
                </w:rPr>
                <w:delText>Po</w:delText>
              </w:r>
              <w:r w:rsidR="00D627E0" w:rsidRPr="008E654F" w:rsidDel="00525BDF">
                <w:rPr>
                  <w:rFonts w:asciiTheme="minorHAnsi" w:hAnsiTheme="minorHAnsi"/>
                  <w:sz w:val="20"/>
                </w:rPr>
                <w:delText>ssibility</w:delText>
              </w:r>
              <w:r w:rsidRPr="008E654F" w:rsidDel="00525BDF">
                <w:rPr>
                  <w:rFonts w:asciiTheme="minorHAnsi" w:hAnsiTheme="minorHAnsi"/>
                  <w:sz w:val="20"/>
                </w:rPr>
                <w:delText xml:space="preserve"> of using Chlorine instead of Argon</w:delText>
              </w:r>
              <w:commentRangeEnd w:id="52"/>
              <w:r w:rsidR="007530E1" w:rsidDel="00525BDF">
                <w:rPr>
                  <w:rStyle w:val="Odkaznakoment"/>
                </w:rPr>
                <w:commentReference w:id="52"/>
              </w:r>
            </w:del>
          </w:p>
        </w:tc>
        <w:tc>
          <w:tcPr>
            <w:tcW w:w="1985" w:type="dxa"/>
            <w:tcBorders>
              <w:top w:val="single" w:sz="4" w:space="0" w:color="auto"/>
              <w:left w:val="nil"/>
              <w:bottom w:val="single" w:sz="4" w:space="0" w:color="auto"/>
              <w:right w:val="single" w:sz="4" w:space="0" w:color="auto"/>
            </w:tcBorders>
            <w:shd w:val="clear" w:color="auto" w:fill="auto"/>
          </w:tcPr>
          <w:p w14:paraId="50AFFB9B" w14:textId="78951D93" w:rsidR="00EA445E" w:rsidRPr="00FD2BF4" w:rsidDel="00D018EA" w:rsidRDefault="00EA445E">
            <w:pPr>
              <w:jc w:val="center"/>
              <w:rPr>
                <w:del w:id="54" w:author="Autor"/>
                <w:rFonts w:asciiTheme="minorHAnsi" w:hAnsiTheme="minorHAnsi" w:cstheme="minorHAnsi"/>
                <w:sz w:val="20"/>
                <w:szCs w:val="20"/>
              </w:rPr>
            </w:pPr>
            <w:del w:id="55" w:author="Autor">
              <w:r w:rsidRPr="00FD2BF4" w:rsidDel="00D018EA">
                <w:rPr>
                  <w:rFonts w:asciiTheme="minorHAnsi" w:hAnsiTheme="minorHAnsi"/>
                  <w:sz w:val="20"/>
                </w:rPr>
                <w:delText xml:space="preserve">YES </w:delText>
              </w:r>
              <w:r w:rsidRPr="00FD2BF4" w:rsidDel="00D018EA">
                <w:rPr>
                  <w:rFonts w:asciiTheme="minorHAnsi" w:hAnsiTheme="minorHAnsi" w:cstheme="minorHAnsi"/>
                  <w:sz w:val="20"/>
                </w:rPr>
                <w:fldChar w:fldCharType="begin">
                  <w:ffData>
                    <w:name w:val=""/>
                    <w:enabled/>
                    <w:calcOnExit w:val="0"/>
                    <w:checkBox>
                      <w:sizeAuto/>
                      <w:default w:val="0"/>
                    </w:checkBox>
                  </w:ffData>
                </w:fldChar>
              </w:r>
              <w:r w:rsidRPr="00FD2BF4" w:rsidDel="00D018EA">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D018EA">
                <w:rPr>
                  <w:rFonts w:asciiTheme="minorHAnsi" w:hAnsiTheme="minorHAnsi" w:cstheme="minorHAnsi"/>
                  <w:sz w:val="20"/>
                </w:rPr>
                <w:fldChar w:fldCharType="end"/>
              </w:r>
              <w:r w:rsidRPr="00FD2BF4" w:rsidDel="00D018EA">
                <w:rPr>
                  <w:rFonts w:asciiTheme="minorHAnsi" w:hAnsiTheme="minorHAnsi"/>
                  <w:sz w:val="20"/>
                </w:rPr>
                <w:delText xml:space="preserve">/ NO </w:delText>
              </w:r>
              <w:r w:rsidRPr="00FD2BF4" w:rsidDel="00D018EA">
                <w:rPr>
                  <w:rFonts w:asciiTheme="minorHAnsi" w:hAnsiTheme="minorHAnsi" w:cstheme="minorHAnsi"/>
                  <w:sz w:val="20"/>
                </w:rPr>
                <w:fldChar w:fldCharType="begin">
                  <w:ffData>
                    <w:name w:val=""/>
                    <w:enabled/>
                    <w:calcOnExit w:val="0"/>
                    <w:checkBox>
                      <w:sizeAuto/>
                      <w:default w:val="0"/>
                    </w:checkBox>
                  </w:ffData>
                </w:fldChar>
              </w:r>
              <w:r w:rsidRPr="00FD2BF4" w:rsidDel="00D018EA">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D018EA">
                <w:rPr>
                  <w:rFonts w:asciiTheme="minorHAnsi" w:hAnsiTheme="minorHAnsi" w:cstheme="minorHAnsi"/>
                  <w:sz w:val="20"/>
                </w:rPr>
                <w:fldChar w:fldCharType="end"/>
              </w:r>
            </w:del>
          </w:p>
        </w:tc>
        <w:tc>
          <w:tcPr>
            <w:tcW w:w="2409" w:type="dxa"/>
            <w:tcBorders>
              <w:top w:val="single" w:sz="4" w:space="0" w:color="auto"/>
              <w:left w:val="nil"/>
              <w:bottom w:val="single" w:sz="4" w:space="0" w:color="auto"/>
              <w:right w:val="single" w:sz="4" w:space="0" w:color="auto"/>
            </w:tcBorders>
          </w:tcPr>
          <w:p w14:paraId="0A545176" w14:textId="0B9C9421" w:rsidR="00EA445E" w:rsidRPr="00D018EA" w:rsidDel="00D018EA" w:rsidRDefault="00EA445E">
            <w:pPr>
              <w:jc w:val="center"/>
              <w:rPr>
                <w:del w:id="56" w:author="Autor"/>
                <w:rFonts w:asciiTheme="minorHAnsi" w:hAnsiTheme="minorHAnsi" w:cstheme="minorHAnsi"/>
                <w:sz w:val="20"/>
                <w:szCs w:val="20"/>
              </w:rPr>
            </w:pPr>
          </w:p>
        </w:tc>
      </w:tr>
      <w:tr w:rsidR="00EA445E" w:rsidRPr="00FD2BF4" w:rsidDel="00D018EA" w14:paraId="1CCDF278" w14:textId="4D52CEFA">
        <w:trPr>
          <w:trHeight w:val="255"/>
          <w:del w:id="57" w:author="Autor"/>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57354D4" w14:textId="76BBD852" w:rsidR="00EA445E" w:rsidRPr="008E654F" w:rsidDel="00D018EA" w:rsidRDefault="00353365">
            <w:pPr>
              <w:rPr>
                <w:del w:id="58" w:author="Autor"/>
                <w:rFonts w:asciiTheme="minorHAnsi" w:hAnsiTheme="minorHAnsi" w:cstheme="minorHAnsi"/>
                <w:sz w:val="20"/>
                <w:szCs w:val="20"/>
              </w:rPr>
            </w:pPr>
            <w:commentRangeStart w:id="59"/>
            <w:del w:id="60" w:author="Autor">
              <w:r w:rsidRPr="008E654F" w:rsidDel="00F83FA8">
                <w:rPr>
                  <w:rFonts w:asciiTheme="minorHAnsi" w:hAnsiTheme="minorHAnsi" w:cstheme="minorHAnsi"/>
                  <w:sz w:val="20"/>
                  <w:szCs w:val="20"/>
                </w:rPr>
                <w:delText xml:space="preserve">Maintain the temperature of melt </w:delText>
              </w:r>
              <w:r w:rsidRPr="008E654F" w:rsidDel="00F83FA8">
                <w:rPr>
                  <w:rFonts w:ascii="Calibri" w:hAnsi="Calibri" w:cs="Calibri"/>
                  <w:sz w:val="20"/>
                  <w:szCs w:val="20"/>
                </w:rPr>
                <w:delText>± 3</w:delText>
              </w:r>
              <w:r w:rsidRPr="008E654F" w:rsidDel="00F83FA8">
                <w:rPr>
                  <w:rFonts w:asciiTheme="minorHAnsi" w:hAnsiTheme="minorHAnsi" w:cstheme="minorHAnsi"/>
                  <w:sz w:val="20"/>
                  <w:szCs w:val="20"/>
                </w:rPr>
                <w:delText>°C</w:delText>
              </w:r>
              <w:commentRangeEnd w:id="59"/>
              <w:r w:rsidR="0082107A" w:rsidDel="00F83FA8">
                <w:rPr>
                  <w:rStyle w:val="Odkaznakoment"/>
                </w:rPr>
                <w:commentReference w:id="59"/>
              </w:r>
            </w:del>
          </w:p>
        </w:tc>
        <w:tc>
          <w:tcPr>
            <w:tcW w:w="1985" w:type="dxa"/>
            <w:tcBorders>
              <w:top w:val="single" w:sz="4" w:space="0" w:color="auto"/>
              <w:left w:val="nil"/>
              <w:bottom w:val="single" w:sz="4" w:space="0" w:color="auto"/>
              <w:right w:val="single" w:sz="4" w:space="0" w:color="auto"/>
            </w:tcBorders>
            <w:shd w:val="clear" w:color="auto" w:fill="auto"/>
          </w:tcPr>
          <w:p w14:paraId="748A1211" w14:textId="04C098E6" w:rsidR="00EA445E" w:rsidRPr="00FD2BF4" w:rsidDel="00D018EA" w:rsidRDefault="00EA445E">
            <w:pPr>
              <w:jc w:val="center"/>
              <w:rPr>
                <w:del w:id="61" w:author="Autor"/>
                <w:rFonts w:asciiTheme="minorHAnsi" w:hAnsiTheme="minorHAnsi" w:cstheme="minorHAnsi"/>
                <w:sz w:val="20"/>
                <w:szCs w:val="20"/>
              </w:rPr>
            </w:pPr>
            <w:del w:id="62" w:author="Autor">
              <w:r w:rsidRPr="00FD2BF4" w:rsidDel="00D018EA">
                <w:rPr>
                  <w:rFonts w:asciiTheme="minorHAnsi" w:hAnsiTheme="minorHAnsi"/>
                  <w:sz w:val="20"/>
                </w:rPr>
                <w:delText xml:space="preserve">YES </w:delText>
              </w:r>
              <w:r w:rsidRPr="00FD2BF4" w:rsidDel="00D018EA">
                <w:rPr>
                  <w:rFonts w:asciiTheme="minorHAnsi" w:hAnsiTheme="minorHAnsi" w:cstheme="minorHAnsi"/>
                  <w:sz w:val="20"/>
                </w:rPr>
                <w:fldChar w:fldCharType="begin">
                  <w:ffData>
                    <w:name w:val=""/>
                    <w:enabled/>
                    <w:calcOnExit w:val="0"/>
                    <w:checkBox>
                      <w:sizeAuto/>
                      <w:default w:val="0"/>
                    </w:checkBox>
                  </w:ffData>
                </w:fldChar>
              </w:r>
              <w:r w:rsidRPr="00FD2BF4" w:rsidDel="00D018EA">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D018EA">
                <w:rPr>
                  <w:rFonts w:asciiTheme="minorHAnsi" w:hAnsiTheme="minorHAnsi" w:cstheme="minorHAnsi"/>
                  <w:sz w:val="20"/>
                </w:rPr>
                <w:fldChar w:fldCharType="end"/>
              </w:r>
              <w:r w:rsidRPr="00FD2BF4" w:rsidDel="00D018EA">
                <w:rPr>
                  <w:rFonts w:asciiTheme="minorHAnsi" w:hAnsiTheme="minorHAnsi"/>
                  <w:sz w:val="20"/>
                </w:rPr>
                <w:delText xml:space="preserve">/ NO </w:delText>
              </w:r>
              <w:r w:rsidRPr="00FD2BF4" w:rsidDel="00D018EA">
                <w:rPr>
                  <w:rFonts w:asciiTheme="minorHAnsi" w:hAnsiTheme="minorHAnsi" w:cstheme="minorHAnsi"/>
                  <w:sz w:val="20"/>
                </w:rPr>
                <w:fldChar w:fldCharType="begin">
                  <w:ffData>
                    <w:name w:val=""/>
                    <w:enabled/>
                    <w:calcOnExit w:val="0"/>
                    <w:checkBox>
                      <w:sizeAuto/>
                      <w:default w:val="0"/>
                    </w:checkBox>
                  </w:ffData>
                </w:fldChar>
              </w:r>
              <w:r w:rsidRPr="00FD2BF4" w:rsidDel="00D018EA">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D018EA">
                <w:rPr>
                  <w:rFonts w:asciiTheme="minorHAnsi" w:hAnsiTheme="minorHAnsi" w:cstheme="minorHAnsi"/>
                  <w:sz w:val="20"/>
                </w:rPr>
                <w:fldChar w:fldCharType="end"/>
              </w:r>
            </w:del>
          </w:p>
        </w:tc>
        <w:tc>
          <w:tcPr>
            <w:tcW w:w="2409" w:type="dxa"/>
            <w:tcBorders>
              <w:top w:val="single" w:sz="4" w:space="0" w:color="auto"/>
              <w:left w:val="nil"/>
              <w:bottom w:val="single" w:sz="4" w:space="0" w:color="auto"/>
              <w:right w:val="single" w:sz="4" w:space="0" w:color="auto"/>
            </w:tcBorders>
          </w:tcPr>
          <w:p w14:paraId="6FE41A32" w14:textId="6BB657CA" w:rsidR="00EA445E" w:rsidRPr="00FD2BF4" w:rsidDel="00D018EA" w:rsidRDefault="00EA445E">
            <w:pPr>
              <w:jc w:val="center"/>
              <w:rPr>
                <w:del w:id="63" w:author="Autor"/>
                <w:rFonts w:asciiTheme="minorHAnsi" w:hAnsiTheme="minorHAnsi" w:cstheme="minorHAnsi"/>
                <w:sz w:val="20"/>
                <w:szCs w:val="20"/>
              </w:rPr>
            </w:pPr>
          </w:p>
        </w:tc>
      </w:tr>
      <w:tr w:rsidR="00EA445E" w:rsidRPr="00FD2BF4" w14:paraId="47CF3BF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D2E2DEB" w14:textId="79236E25" w:rsidR="00B9488D" w:rsidRDefault="00B9488D">
            <w:pPr>
              <w:rPr>
                <w:ins w:id="64" w:author="Autor"/>
                <w:rFonts w:asciiTheme="minorHAnsi" w:hAnsiTheme="minorHAnsi"/>
                <w:sz w:val="20"/>
              </w:rPr>
            </w:pPr>
            <w:ins w:id="65" w:author="Autor">
              <w:r w:rsidRPr="00B9488D">
                <w:rPr>
                  <w:rFonts w:asciiTheme="minorHAnsi" w:hAnsiTheme="minorHAnsi"/>
                  <w:sz w:val="20"/>
                </w:rPr>
                <w:t>Seventy-Five (75%) percent efficiency down to a lower limit of: ≤0.13 cc/100 gr. for alloys contain ≤ 1% Mg and ≤0.13 cc/100 gr. for alloys containing &gt; 1% Mg</w:t>
              </w:r>
            </w:ins>
          </w:p>
          <w:p w14:paraId="23DB9447" w14:textId="1B455081" w:rsidR="00EA445E" w:rsidRPr="008E654F" w:rsidRDefault="007B1B7F">
            <w:pPr>
              <w:rPr>
                <w:rFonts w:asciiTheme="minorHAnsi" w:hAnsiTheme="minorHAnsi" w:cstheme="minorHAnsi"/>
                <w:sz w:val="20"/>
                <w:szCs w:val="20"/>
              </w:rPr>
            </w:pPr>
            <w:commentRangeStart w:id="66"/>
            <w:del w:id="67" w:author="Autor">
              <w:r w:rsidRPr="008E654F" w:rsidDel="00B9488D">
                <w:rPr>
                  <w:rFonts w:asciiTheme="minorHAnsi" w:hAnsiTheme="minorHAnsi"/>
                  <w:sz w:val="20"/>
                </w:rPr>
                <w:delText xml:space="preserve">Min. efficienty of hydrogen removal </w:delText>
              </w:r>
              <w:r w:rsidR="00C61918" w:rsidRPr="008E654F" w:rsidDel="00B9488D">
                <w:rPr>
                  <w:rFonts w:asciiTheme="minorHAnsi" w:hAnsiTheme="minorHAnsi"/>
                  <w:sz w:val="20"/>
                </w:rPr>
                <w:delText xml:space="preserve">- </w:delText>
              </w:r>
              <w:r w:rsidR="00256C77" w:rsidRPr="008E654F" w:rsidDel="00B9488D">
                <w:rPr>
                  <w:rFonts w:asciiTheme="minorHAnsi" w:hAnsiTheme="minorHAnsi"/>
                  <w:sz w:val="20"/>
                </w:rPr>
                <w:delText>75</w:delText>
              </w:r>
              <w:r w:rsidRPr="008E654F" w:rsidDel="00B9488D">
                <w:rPr>
                  <w:rFonts w:asciiTheme="minorHAnsi" w:hAnsiTheme="minorHAnsi"/>
                  <w:sz w:val="20"/>
                </w:rPr>
                <w:delText>%</w:delText>
              </w:r>
              <w:r w:rsidR="00C61918" w:rsidRPr="008E654F" w:rsidDel="00B9488D">
                <w:rPr>
                  <w:rFonts w:asciiTheme="minorHAnsi" w:hAnsiTheme="minorHAnsi"/>
                  <w:sz w:val="20"/>
                </w:rPr>
                <w:delText xml:space="preserve"> or</w:delText>
              </w:r>
              <w:r w:rsidR="00B30A1D" w:rsidRPr="008E654F" w:rsidDel="00B9488D">
                <w:rPr>
                  <w:rFonts w:asciiTheme="minorHAnsi" w:hAnsiTheme="minorHAnsi"/>
                  <w:sz w:val="20"/>
                </w:rPr>
                <w:br/>
              </w:r>
              <w:r w:rsidR="000C2E02" w:rsidRPr="008E654F" w:rsidDel="00B9488D">
                <w:rPr>
                  <w:rFonts w:asciiTheme="minorHAnsi" w:hAnsiTheme="minorHAnsi"/>
                  <w:sz w:val="20"/>
                </w:rPr>
                <w:delText>absolute amount of 0,1</w:delText>
              </w:r>
              <w:r w:rsidR="00E23817" w:rsidRPr="008E654F" w:rsidDel="00B9488D">
                <w:rPr>
                  <w:rFonts w:asciiTheme="minorHAnsi" w:hAnsiTheme="minorHAnsi"/>
                  <w:sz w:val="20"/>
                </w:rPr>
                <w:delText>3</w:delText>
              </w:r>
              <w:r w:rsidR="000C2E02" w:rsidRPr="008E654F" w:rsidDel="00B9488D">
                <w:rPr>
                  <w:rFonts w:asciiTheme="minorHAnsi" w:hAnsiTheme="minorHAnsi"/>
                  <w:sz w:val="20"/>
                </w:rPr>
                <w:delText xml:space="preserve"> cm</w:delText>
              </w:r>
              <w:r w:rsidR="000C2E02" w:rsidRPr="008E654F" w:rsidDel="00B9488D">
                <w:rPr>
                  <w:rFonts w:asciiTheme="minorHAnsi" w:hAnsiTheme="minorHAnsi"/>
                  <w:sz w:val="20"/>
                  <w:vertAlign w:val="superscript"/>
                </w:rPr>
                <w:delText>3</w:delText>
              </w:r>
              <w:r w:rsidR="000C2E02" w:rsidRPr="008E654F" w:rsidDel="00B9488D">
                <w:rPr>
                  <w:rFonts w:asciiTheme="minorHAnsi" w:hAnsiTheme="minorHAnsi"/>
                  <w:sz w:val="20"/>
                </w:rPr>
                <w:delText>/100 g Al</w:delText>
              </w:r>
              <w:r w:rsidR="00C61918" w:rsidRPr="008E654F" w:rsidDel="00B9488D">
                <w:rPr>
                  <w:rFonts w:asciiTheme="minorHAnsi" w:hAnsiTheme="minorHAnsi"/>
                  <w:sz w:val="20"/>
                </w:rPr>
                <w:delText xml:space="preserve"> </w:delText>
              </w:r>
              <w:commentRangeEnd w:id="66"/>
              <w:r w:rsidR="00256949" w:rsidDel="00B9488D">
                <w:rPr>
                  <w:rStyle w:val="Odkaznakoment"/>
                </w:rPr>
                <w:commentReference w:id="66"/>
              </w:r>
            </w:del>
          </w:p>
        </w:tc>
        <w:tc>
          <w:tcPr>
            <w:tcW w:w="1985" w:type="dxa"/>
            <w:tcBorders>
              <w:top w:val="single" w:sz="4" w:space="0" w:color="auto"/>
              <w:left w:val="nil"/>
              <w:bottom w:val="single" w:sz="4" w:space="0" w:color="auto"/>
              <w:right w:val="single" w:sz="4" w:space="0" w:color="auto"/>
            </w:tcBorders>
            <w:shd w:val="clear" w:color="auto" w:fill="auto"/>
          </w:tcPr>
          <w:p w14:paraId="39D4217D"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A158D02" w14:textId="77777777" w:rsidR="00EA445E" w:rsidRPr="00FD2BF4" w:rsidRDefault="00EA445E">
            <w:pPr>
              <w:jc w:val="center"/>
              <w:rPr>
                <w:rFonts w:asciiTheme="minorHAnsi" w:hAnsiTheme="minorHAnsi" w:cstheme="minorHAnsi"/>
                <w:sz w:val="20"/>
                <w:szCs w:val="20"/>
              </w:rPr>
            </w:pPr>
          </w:p>
        </w:tc>
      </w:tr>
    </w:tbl>
    <w:p w14:paraId="565B6B9B" w14:textId="77777777" w:rsidR="00EA445E" w:rsidRDefault="00EA445E"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6647F9" w:rsidRPr="00FD2BF4" w14:paraId="49892C8D"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B8DAB" w14:textId="02A5C18F" w:rsidR="006647F9" w:rsidRPr="00FD2BF4" w:rsidRDefault="006647F9">
            <w:pPr>
              <w:jc w:val="center"/>
              <w:rPr>
                <w:rFonts w:asciiTheme="minorHAnsi" w:eastAsia="Times New Roman" w:hAnsiTheme="minorHAnsi" w:cstheme="minorHAnsi"/>
                <w:b/>
                <w:bCs/>
                <w:sz w:val="20"/>
                <w:szCs w:val="20"/>
              </w:rPr>
            </w:pPr>
            <w:r>
              <w:rPr>
                <w:rFonts w:asciiTheme="minorHAnsi" w:hAnsiTheme="minorHAnsi"/>
                <w:b/>
                <w:bCs/>
                <w:sz w:val="20"/>
              </w:rPr>
              <w:t>High performance filter</w:t>
            </w:r>
          </w:p>
        </w:tc>
        <w:tc>
          <w:tcPr>
            <w:tcW w:w="2409" w:type="dxa"/>
            <w:tcBorders>
              <w:top w:val="single" w:sz="4" w:space="0" w:color="auto"/>
              <w:left w:val="single" w:sz="4" w:space="0" w:color="auto"/>
              <w:bottom w:val="single" w:sz="4" w:space="0" w:color="auto"/>
              <w:right w:val="single" w:sz="4" w:space="0" w:color="auto"/>
            </w:tcBorders>
          </w:tcPr>
          <w:p w14:paraId="7626CCBC" w14:textId="77777777" w:rsidR="006647F9" w:rsidRPr="00FD2BF4" w:rsidRDefault="006647F9">
            <w:pPr>
              <w:jc w:val="center"/>
              <w:rPr>
                <w:rFonts w:asciiTheme="minorHAnsi" w:hAnsiTheme="minorHAnsi" w:cstheme="minorHAnsi"/>
                <w:b/>
                <w:bCs/>
                <w:sz w:val="20"/>
                <w:szCs w:val="20"/>
              </w:rPr>
            </w:pPr>
          </w:p>
        </w:tc>
      </w:tr>
      <w:tr w:rsidR="006647F9" w:rsidRPr="00FD2BF4" w14:paraId="13D2D2F9"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E7EF890" w14:textId="77777777" w:rsidR="006647F9" w:rsidRPr="00FD2BF4" w:rsidRDefault="006647F9">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8126FE6"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565B9E40"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647F9" w:rsidRPr="00FD2BF4" w14:paraId="4DD1E42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9F44625" w14:textId="51124307" w:rsidR="006647F9" w:rsidRPr="00FD2BF4" w:rsidRDefault="00056D7B">
            <w:pPr>
              <w:jc w:val="both"/>
              <w:rPr>
                <w:rFonts w:asciiTheme="minorHAnsi" w:hAnsiTheme="minorHAnsi" w:cstheme="minorHAnsi"/>
                <w:sz w:val="20"/>
                <w:szCs w:val="20"/>
              </w:rPr>
            </w:pPr>
            <w:r>
              <w:rPr>
                <w:rFonts w:asciiTheme="minorHAnsi" w:hAnsiTheme="minorHAnsi"/>
                <w:sz w:val="20"/>
              </w:rPr>
              <w:t xml:space="preserve">98 % reduction of 20 </w:t>
            </w:r>
            <w:r w:rsidR="004F5592">
              <w:rPr>
                <w:rFonts w:ascii="Calibri" w:hAnsi="Calibri" w:cs="Calibri"/>
                <w:sz w:val="20"/>
              </w:rPr>
              <w:t>µ</w:t>
            </w:r>
            <w:r w:rsidR="004F5592" w:rsidRPr="004F5592">
              <w:rPr>
                <w:rFonts w:asciiTheme="minorHAnsi" w:hAnsiTheme="minorHAnsi"/>
                <w:sz w:val="20"/>
              </w:rPr>
              <w:t xml:space="preserve"> inclusions</w:t>
            </w:r>
          </w:p>
        </w:tc>
        <w:tc>
          <w:tcPr>
            <w:tcW w:w="1985" w:type="dxa"/>
            <w:tcBorders>
              <w:top w:val="nil"/>
              <w:left w:val="nil"/>
              <w:bottom w:val="single" w:sz="4" w:space="0" w:color="auto"/>
              <w:right w:val="single" w:sz="4" w:space="0" w:color="auto"/>
            </w:tcBorders>
            <w:shd w:val="clear" w:color="auto" w:fill="auto"/>
            <w:hideMark/>
          </w:tcPr>
          <w:p w14:paraId="4B33A8F2"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17E52BE6" w14:textId="77777777" w:rsidR="006647F9" w:rsidRPr="00FD2BF4" w:rsidRDefault="006647F9">
            <w:pPr>
              <w:jc w:val="center"/>
              <w:rPr>
                <w:rFonts w:asciiTheme="minorHAnsi" w:hAnsiTheme="minorHAnsi" w:cstheme="minorHAnsi"/>
                <w:sz w:val="20"/>
                <w:szCs w:val="20"/>
              </w:rPr>
            </w:pPr>
          </w:p>
        </w:tc>
      </w:tr>
      <w:tr w:rsidR="006647F9" w:rsidRPr="00FD2BF4" w14:paraId="1F291303"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82B9972" w14:textId="52A8C5C7" w:rsidR="006647F9" w:rsidRPr="00FD2BF4" w:rsidRDefault="004F5592">
            <w:pPr>
              <w:jc w:val="both"/>
              <w:rPr>
                <w:rFonts w:asciiTheme="minorHAnsi" w:hAnsiTheme="minorHAnsi" w:cstheme="minorHAnsi"/>
                <w:sz w:val="20"/>
                <w:szCs w:val="20"/>
              </w:rPr>
            </w:pPr>
            <w:r>
              <w:rPr>
                <w:rFonts w:asciiTheme="minorHAnsi" w:hAnsiTheme="minorHAnsi"/>
                <w:sz w:val="20"/>
              </w:rPr>
              <w:t xml:space="preserve">85 % reduction of 10 </w:t>
            </w:r>
            <w:r>
              <w:rPr>
                <w:rFonts w:ascii="Calibri" w:hAnsi="Calibri" w:cs="Calibri"/>
                <w:sz w:val="20"/>
              </w:rPr>
              <w:t>µ</w:t>
            </w:r>
            <w:r w:rsidRPr="004F5592">
              <w:rPr>
                <w:rFonts w:asciiTheme="minorHAnsi" w:hAnsiTheme="minorHAnsi"/>
                <w:sz w:val="20"/>
              </w:rPr>
              <w:t xml:space="preserve"> inclusions</w:t>
            </w:r>
          </w:p>
        </w:tc>
        <w:tc>
          <w:tcPr>
            <w:tcW w:w="1985" w:type="dxa"/>
            <w:tcBorders>
              <w:top w:val="nil"/>
              <w:left w:val="nil"/>
              <w:bottom w:val="single" w:sz="4" w:space="0" w:color="auto"/>
              <w:right w:val="single" w:sz="4" w:space="0" w:color="auto"/>
            </w:tcBorders>
            <w:shd w:val="clear" w:color="auto" w:fill="auto"/>
          </w:tcPr>
          <w:p w14:paraId="0BAA7100"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4BDC486" w14:textId="77777777" w:rsidR="006647F9" w:rsidRPr="00FD2BF4" w:rsidRDefault="006647F9">
            <w:pPr>
              <w:jc w:val="center"/>
              <w:rPr>
                <w:rFonts w:asciiTheme="minorHAnsi" w:hAnsiTheme="minorHAnsi" w:cstheme="minorHAnsi"/>
                <w:sz w:val="20"/>
                <w:szCs w:val="20"/>
              </w:rPr>
            </w:pPr>
          </w:p>
        </w:tc>
      </w:tr>
    </w:tbl>
    <w:p w14:paraId="1D239FD6" w14:textId="77777777" w:rsidR="00B10FF8" w:rsidRDefault="00B10FF8" w:rsidP="00CC7C9E">
      <w:pPr>
        <w:spacing w:after="160" w:line="276" w:lineRule="auto"/>
        <w:rPr>
          <w:rFonts w:asciiTheme="minorHAnsi" w:hAnsiTheme="minorHAnsi" w:cstheme="minorHAnsi"/>
          <w:sz w:val="22"/>
        </w:rPr>
      </w:pPr>
    </w:p>
    <w:p w14:paraId="23872DF9" w14:textId="77777777" w:rsidR="006647F9" w:rsidRPr="00FD2BF4" w:rsidRDefault="006647F9"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73B50" w:rsidRPr="00FD2BF4" w14:paraId="7848ED41"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57264" w14:textId="6776B3CD"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 xml:space="preserve">Casting </w:t>
            </w:r>
            <w:r w:rsidR="00780C79">
              <w:rPr>
                <w:rFonts w:asciiTheme="minorHAnsi" w:hAnsiTheme="minorHAnsi"/>
                <w:b/>
                <w:sz w:val="20"/>
              </w:rPr>
              <w:t>system</w:t>
            </w:r>
          </w:p>
        </w:tc>
        <w:tc>
          <w:tcPr>
            <w:tcW w:w="2409" w:type="dxa"/>
            <w:tcBorders>
              <w:top w:val="single" w:sz="4" w:space="0" w:color="auto"/>
              <w:left w:val="single" w:sz="4" w:space="0" w:color="auto"/>
              <w:bottom w:val="single" w:sz="4" w:space="0" w:color="auto"/>
              <w:right w:val="single" w:sz="4" w:space="0" w:color="auto"/>
            </w:tcBorders>
          </w:tcPr>
          <w:p w14:paraId="07F25F91" w14:textId="77777777" w:rsidR="00A73B50" w:rsidRPr="00FD2BF4" w:rsidRDefault="00A73B50" w:rsidP="00C475A4">
            <w:pPr>
              <w:jc w:val="center"/>
              <w:rPr>
                <w:rFonts w:asciiTheme="minorHAnsi" w:hAnsiTheme="minorHAnsi" w:cstheme="minorHAnsi"/>
                <w:b/>
                <w:bCs/>
                <w:sz w:val="20"/>
                <w:szCs w:val="20"/>
              </w:rPr>
            </w:pPr>
          </w:p>
        </w:tc>
      </w:tr>
      <w:tr w:rsidR="00A73B50" w:rsidRPr="00FD2BF4" w14:paraId="1128F522"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0C2BD91" w14:textId="77777777" w:rsidR="00A73B50" w:rsidRPr="00FD2BF4" w:rsidRDefault="00A73B50"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69EF2D54"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7AADE90"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73B50" w:rsidRPr="00FD2BF4" w14:paraId="324008A5"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B50E361" w14:textId="6BE8B00F" w:rsidR="00A73B50" w:rsidRPr="00FD2BF4" w:rsidRDefault="00A73B50" w:rsidP="00C475A4">
            <w:pPr>
              <w:jc w:val="both"/>
              <w:rPr>
                <w:rFonts w:asciiTheme="minorHAnsi" w:hAnsiTheme="minorHAnsi" w:cstheme="minorHAnsi"/>
                <w:sz w:val="20"/>
                <w:szCs w:val="20"/>
              </w:rPr>
            </w:pPr>
            <w:r w:rsidRPr="00FD2BF4">
              <w:rPr>
                <w:rFonts w:asciiTheme="minorHAnsi" w:hAnsiTheme="minorHAnsi"/>
                <w:sz w:val="20"/>
              </w:rPr>
              <w:t xml:space="preserve">The </w:t>
            </w:r>
            <w:r w:rsidR="00760649">
              <w:rPr>
                <w:rFonts w:asciiTheme="minorHAnsi" w:hAnsiTheme="minorHAnsi"/>
                <w:sz w:val="20"/>
              </w:rPr>
              <w:t>billet</w:t>
            </w:r>
            <w:r w:rsidRPr="00FD2BF4">
              <w:rPr>
                <w:rFonts w:asciiTheme="minorHAnsi" w:hAnsiTheme="minorHAnsi"/>
                <w:sz w:val="20"/>
              </w:rPr>
              <w:t xml:space="preserve"> casting technology is horizontal</w:t>
            </w:r>
          </w:p>
        </w:tc>
        <w:tc>
          <w:tcPr>
            <w:tcW w:w="1985" w:type="dxa"/>
            <w:tcBorders>
              <w:top w:val="nil"/>
              <w:left w:val="nil"/>
              <w:bottom w:val="single" w:sz="4" w:space="0" w:color="auto"/>
              <w:right w:val="single" w:sz="4" w:space="0" w:color="auto"/>
            </w:tcBorders>
            <w:shd w:val="clear" w:color="auto" w:fill="auto"/>
            <w:hideMark/>
          </w:tcPr>
          <w:p w14:paraId="192FEBC3"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E74647D" w14:textId="77777777" w:rsidR="00A73B50" w:rsidRPr="00FD2BF4" w:rsidRDefault="00A73B50" w:rsidP="00C475A4">
            <w:pPr>
              <w:jc w:val="center"/>
              <w:rPr>
                <w:rFonts w:asciiTheme="minorHAnsi" w:hAnsiTheme="minorHAnsi" w:cstheme="minorHAnsi"/>
                <w:sz w:val="20"/>
                <w:szCs w:val="20"/>
              </w:rPr>
            </w:pPr>
          </w:p>
        </w:tc>
      </w:tr>
      <w:tr w:rsidR="00A73B50" w:rsidRPr="00FD2BF4" w14:paraId="7E9AFB8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D9877BC" w14:textId="3EC87064" w:rsidR="00A73B50" w:rsidRPr="00FD2BF4" w:rsidRDefault="003843A0" w:rsidP="00C475A4">
            <w:pPr>
              <w:jc w:val="both"/>
              <w:rPr>
                <w:rFonts w:asciiTheme="minorHAnsi" w:hAnsiTheme="minorHAnsi" w:cstheme="minorHAnsi"/>
                <w:sz w:val="20"/>
                <w:szCs w:val="20"/>
              </w:rPr>
            </w:pPr>
            <w:r w:rsidRPr="00FD2BF4">
              <w:rPr>
                <w:rFonts w:asciiTheme="minorHAnsi" w:hAnsiTheme="minorHAnsi"/>
                <w:sz w:val="20"/>
              </w:rPr>
              <w:t>Estimated annual capacity – 25,000 t/year</w:t>
            </w:r>
          </w:p>
        </w:tc>
        <w:tc>
          <w:tcPr>
            <w:tcW w:w="1985" w:type="dxa"/>
            <w:tcBorders>
              <w:top w:val="nil"/>
              <w:left w:val="nil"/>
              <w:bottom w:val="single" w:sz="4" w:space="0" w:color="auto"/>
              <w:right w:val="single" w:sz="4" w:space="0" w:color="auto"/>
            </w:tcBorders>
            <w:shd w:val="clear" w:color="auto" w:fill="auto"/>
          </w:tcPr>
          <w:p w14:paraId="3D364050"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54E0ECF" w14:textId="77777777" w:rsidR="00A73B50" w:rsidRPr="00FD2BF4" w:rsidRDefault="00A73B50" w:rsidP="00C475A4">
            <w:pPr>
              <w:jc w:val="center"/>
              <w:rPr>
                <w:rFonts w:asciiTheme="minorHAnsi" w:hAnsiTheme="minorHAnsi" w:cstheme="minorHAnsi"/>
                <w:sz w:val="20"/>
                <w:szCs w:val="20"/>
              </w:rPr>
            </w:pPr>
          </w:p>
        </w:tc>
      </w:tr>
      <w:tr w:rsidR="00A73B50" w:rsidRPr="00FD2BF4" w14:paraId="1A9CFCD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AB1670E" w14:textId="1A99DEB8" w:rsidR="00A73B50" w:rsidRPr="00FD2BF4" w:rsidRDefault="00A73B50" w:rsidP="00C475A4">
            <w:pPr>
              <w:rPr>
                <w:rFonts w:asciiTheme="minorHAnsi" w:hAnsiTheme="minorHAnsi" w:cstheme="minorHAnsi"/>
                <w:sz w:val="20"/>
                <w:szCs w:val="20"/>
              </w:rPr>
            </w:pPr>
            <w:r w:rsidRPr="00FD2BF4">
              <w:rPr>
                <w:rFonts w:asciiTheme="minorHAnsi" w:hAnsiTheme="minorHAnsi"/>
                <w:sz w:val="20"/>
              </w:rPr>
              <w:t xml:space="preserve">Casting of </w:t>
            </w:r>
            <w:r w:rsidR="00760649">
              <w:rPr>
                <w:rFonts w:asciiTheme="minorHAnsi" w:hAnsiTheme="minorHAnsi"/>
                <w:sz w:val="20"/>
              </w:rPr>
              <w:t>billet</w:t>
            </w:r>
            <w:r w:rsidRPr="00FD2BF4">
              <w:rPr>
                <w:rFonts w:asciiTheme="minorHAnsi" w:hAnsiTheme="minorHAnsi"/>
                <w:sz w:val="20"/>
              </w:rPr>
              <w:t xml:space="preserve">s with a diameter of at least 45–125 mm, </w:t>
            </w:r>
            <w:r w:rsidRPr="00FD2BF4">
              <w:rPr>
                <w:rFonts w:asciiTheme="minorHAnsi" w:hAnsiTheme="minorHAnsi"/>
                <w:sz w:val="20"/>
              </w:rPr>
              <w:br/>
              <w:t xml:space="preserve">required diameter: 54 mm; </w:t>
            </w:r>
            <w:r w:rsidR="00DC1E5E">
              <w:rPr>
                <w:rFonts w:asciiTheme="minorHAnsi" w:hAnsiTheme="minorHAnsi"/>
                <w:sz w:val="20"/>
              </w:rPr>
              <w:t>6</w:t>
            </w:r>
            <w:r w:rsidR="00780C79">
              <w:rPr>
                <w:rFonts w:asciiTheme="minorHAnsi" w:hAnsiTheme="minorHAnsi"/>
                <w:sz w:val="20"/>
              </w:rPr>
              <w:t xml:space="preserve">4 </w:t>
            </w:r>
            <w:r w:rsidR="00780C79">
              <w:rPr>
                <w:rFonts w:ascii="Calibri" w:hAnsi="Calibri" w:cs="Calibri"/>
                <w:sz w:val="20"/>
              </w:rPr>
              <w:t>±2,5</w:t>
            </w:r>
            <w:r w:rsidRPr="00FD2BF4">
              <w:rPr>
                <w:rFonts w:asciiTheme="minorHAnsi" w:hAnsiTheme="minorHAnsi"/>
                <w:sz w:val="20"/>
              </w:rPr>
              <w:t xml:space="preserve"> mm; 1</w:t>
            </w:r>
            <w:r w:rsidR="00DC1E5E">
              <w:rPr>
                <w:rFonts w:asciiTheme="minorHAnsi" w:hAnsiTheme="minorHAnsi"/>
                <w:sz w:val="20"/>
              </w:rPr>
              <w:t>0</w:t>
            </w:r>
            <w:r w:rsidRPr="00FD2BF4">
              <w:rPr>
                <w:rFonts w:asciiTheme="minorHAnsi" w:hAnsiTheme="minorHAnsi"/>
                <w:sz w:val="20"/>
              </w:rPr>
              <w:t>0</w:t>
            </w:r>
            <w:r w:rsidR="00780C79">
              <w:rPr>
                <w:rFonts w:asciiTheme="minorHAnsi" w:hAnsiTheme="minorHAnsi"/>
                <w:sz w:val="20"/>
              </w:rPr>
              <w:t xml:space="preserve"> </w:t>
            </w:r>
            <w:r w:rsidR="00780C79">
              <w:rPr>
                <w:rFonts w:ascii="Calibri" w:hAnsi="Calibri" w:cs="Calibri"/>
                <w:sz w:val="20"/>
              </w:rPr>
              <w:t>±2,5</w:t>
            </w:r>
            <w:r w:rsidR="00780C79" w:rsidRPr="00FD2BF4">
              <w:rPr>
                <w:rFonts w:asciiTheme="minorHAnsi" w:hAnsiTheme="minorHAnsi"/>
                <w:sz w:val="20"/>
              </w:rPr>
              <w:t xml:space="preserve"> </w:t>
            </w:r>
            <w:r w:rsidRPr="00FD2BF4">
              <w:rPr>
                <w:rFonts w:asciiTheme="minorHAnsi" w:hAnsiTheme="minorHAnsi"/>
                <w:sz w:val="20"/>
              </w:rPr>
              <w:t xml:space="preserve"> mm</w:t>
            </w:r>
          </w:p>
        </w:tc>
        <w:tc>
          <w:tcPr>
            <w:tcW w:w="1985" w:type="dxa"/>
            <w:tcBorders>
              <w:top w:val="nil"/>
              <w:left w:val="nil"/>
              <w:bottom w:val="single" w:sz="4" w:space="0" w:color="auto"/>
              <w:right w:val="single" w:sz="4" w:space="0" w:color="auto"/>
            </w:tcBorders>
            <w:shd w:val="clear" w:color="auto" w:fill="auto"/>
          </w:tcPr>
          <w:p w14:paraId="22CB504A"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D3F64E" w14:textId="77777777" w:rsidR="00A73B50" w:rsidRPr="00FD2BF4" w:rsidRDefault="00A73B50" w:rsidP="00C475A4">
            <w:pPr>
              <w:jc w:val="center"/>
              <w:rPr>
                <w:rFonts w:asciiTheme="minorHAnsi" w:hAnsiTheme="minorHAnsi" w:cstheme="minorHAnsi"/>
                <w:sz w:val="20"/>
                <w:szCs w:val="20"/>
              </w:rPr>
            </w:pPr>
          </w:p>
        </w:tc>
      </w:tr>
      <w:tr w:rsidR="00A73B50" w:rsidRPr="00FD2BF4" w14:paraId="78AC787B"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D3467" w14:textId="38781E16" w:rsidR="00A73B50" w:rsidRPr="00FD2BF4" w:rsidRDefault="003843A0" w:rsidP="00C475A4">
            <w:pPr>
              <w:rPr>
                <w:rFonts w:asciiTheme="minorHAnsi" w:hAnsiTheme="minorHAnsi" w:cstheme="minorHAnsi"/>
                <w:sz w:val="20"/>
                <w:szCs w:val="20"/>
              </w:rPr>
            </w:pPr>
            <w:r w:rsidRPr="00FD2BF4">
              <w:rPr>
                <w:rFonts w:asciiTheme="minorHAnsi" w:hAnsiTheme="minorHAnsi"/>
                <w:sz w:val="20"/>
              </w:rPr>
              <w:t xml:space="preserve">Estimated capacity of casting </w:t>
            </w:r>
            <w:r w:rsidR="00780C79">
              <w:rPr>
                <w:rFonts w:asciiTheme="minorHAnsi" w:hAnsiTheme="minorHAnsi"/>
                <w:sz w:val="20"/>
              </w:rPr>
              <w:t>3</w:t>
            </w:r>
            <w:r w:rsidRPr="00FD2BF4">
              <w:rPr>
                <w:rFonts w:asciiTheme="minorHAnsi" w:hAnsiTheme="minorHAnsi"/>
                <w:sz w:val="20"/>
              </w:rPr>
              <w:t>–</w:t>
            </w:r>
            <w:r w:rsidR="00780C79">
              <w:rPr>
                <w:rFonts w:asciiTheme="minorHAnsi" w:hAnsiTheme="minorHAnsi"/>
                <w:sz w:val="20"/>
              </w:rPr>
              <w:t>5</w:t>
            </w:r>
            <w:r w:rsidRPr="00FD2BF4">
              <w:rPr>
                <w:rFonts w:asciiTheme="minorHAnsi" w:hAnsiTheme="minorHAnsi"/>
                <w:sz w:val="20"/>
              </w:rPr>
              <w:t>t/hour</w:t>
            </w:r>
          </w:p>
        </w:tc>
        <w:tc>
          <w:tcPr>
            <w:tcW w:w="1985" w:type="dxa"/>
            <w:tcBorders>
              <w:top w:val="single" w:sz="4" w:space="0" w:color="auto"/>
              <w:left w:val="nil"/>
              <w:bottom w:val="single" w:sz="4" w:space="0" w:color="auto"/>
              <w:right w:val="single" w:sz="4" w:space="0" w:color="auto"/>
            </w:tcBorders>
            <w:shd w:val="clear" w:color="auto" w:fill="auto"/>
          </w:tcPr>
          <w:p w14:paraId="10F01AE7"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644CE55" w14:textId="77777777" w:rsidR="00A73B50" w:rsidRPr="00FD2BF4" w:rsidRDefault="00A73B50" w:rsidP="00C475A4">
            <w:pPr>
              <w:jc w:val="center"/>
              <w:rPr>
                <w:rFonts w:asciiTheme="minorHAnsi" w:hAnsiTheme="minorHAnsi" w:cstheme="minorHAnsi"/>
                <w:sz w:val="20"/>
                <w:szCs w:val="20"/>
              </w:rPr>
            </w:pPr>
          </w:p>
        </w:tc>
      </w:tr>
      <w:tr w:rsidR="00A73B50" w:rsidRPr="00FD2BF4" w:rsidDel="00892F03" w14:paraId="36C197BE" w14:textId="5BAC096E">
        <w:trPr>
          <w:trHeight w:val="255"/>
          <w:del w:id="68" w:author="Autor"/>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B96EC37" w14:textId="3FCDDA28" w:rsidR="00A73B50" w:rsidRPr="00FD2BF4" w:rsidDel="00892F03" w:rsidRDefault="00A73B50" w:rsidP="00C475A4">
            <w:pPr>
              <w:rPr>
                <w:del w:id="69" w:author="Autor"/>
                <w:rFonts w:asciiTheme="minorHAnsi" w:hAnsiTheme="minorHAnsi" w:cstheme="minorHAnsi"/>
                <w:sz w:val="20"/>
                <w:szCs w:val="20"/>
              </w:rPr>
            </w:pPr>
            <w:commentRangeStart w:id="70"/>
            <w:del w:id="71" w:author="Autor">
              <w:r w:rsidRPr="00FD2BF4" w:rsidDel="00892F03">
                <w:rPr>
                  <w:rFonts w:asciiTheme="minorHAnsi" w:hAnsiTheme="minorHAnsi"/>
                  <w:sz w:val="20"/>
                </w:rPr>
                <w:delText>Temperature of liquid metal during the casting process 680–790°C (depending on the alloy)</w:delText>
              </w:r>
              <w:commentRangeEnd w:id="70"/>
              <w:r w:rsidR="00912D92" w:rsidDel="00892F03">
                <w:rPr>
                  <w:rStyle w:val="Odkaznakoment"/>
                </w:rPr>
                <w:commentReference w:id="70"/>
              </w:r>
            </w:del>
          </w:p>
        </w:tc>
        <w:tc>
          <w:tcPr>
            <w:tcW w:w="1985" w:type="dxa"/>
            <w:tcBorders>
              <w:top w:val="single" w:sz="4" w:space="0" w:color="auto"/>
              <w:left w:val="nil"/>
              <w:bottom w:val="single" w:sz="4" w:space="0" w:color="auto"/>
              <w:right w:val="single" w:sz="4" w:space="0" w:color="auto"/>
            </w:tcBorders>
            <w:shd w:val="clear" w:color="auto" w:fill="auto"/>
          </w:tcPr>
          <w:p w14:paraId="37F0B241" w14:textId="4EED95DD" w:rsidR="00A73B50" w:rsidRPr="00FD2BF4" w:rsidDel="00892F03" w:rsidRDefault="00A73B50" w:rsidP="00C475A4">
            <w:pPr>
              <w:jc w:val="center"/>
              <w:rPr>
                <w:del w:id="72" w:author="Autor"/>
                <w:rFonts w:asciiTheme="minorHAnsi" w:hAnsiTheme="minorHAnsi" w:cstheme="minorHAnsi"/>
                <w:sz w:val="20"/>
                <w:szCs w:val="20"/>
              </w:rPr>
            </w:pPr>
            <w:del w:id="73" w:author="Autor">
              <w:r w:rsidRPr="00FD2BF4" w:rsidDel="00892F03">
                <w:rPr>
                  <w:rFonts w:asciiTheme="minorHAnsi" w:hAnsiTheme="minorHAnsi"/>
                  <w:sz w:val="20"/>
                </w:rPr>
                <w:delText xml:space="preserve">YES </w:delText>
              </w:r>
              <w:r w:rsidRPr="00FD2BF4" w:rsidDel="00892F03">
                <w:rPr>
                  <w:rFonts w:asciiTheme="minorHAnsi" w:hAnsiTheme="minorHAnsi" w:cstheme="minorHAnsi"/>
                  <w:sz w:val="20"/>
                </w:rPr>
                <w:fldChar w:fldCharType="begin">
                  <w:ffData>
                    <w:name w:val=""/>
                    <w:enabled/>
                    <w:calcOnExit w:val="0"/>
                    <w:checkBox>
                      <w:sizeAuto/>
                      <w:default w:val="0"/>
                    </w:checkBox>
                  </w:ffData>
                </w:fldChar>
              </w:r>
              <w:r w:rsidRPr="00FD2BF4" w:rsidDel="00892F03">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892F03">
                <w:rPr>
                  <w:rFonts w:asciiTheme="minorHAnsi" w:hAnsiTheme="minorHAnsi" w:cstheme="minorHAnsi"/>
                  <w:sz w:val="20"/>
                </w:rPr>
                <w:fldChar w:fldCharType="end"/>
              </w:r>
              <w:r w:rsidRPr="00FD2BF4" w:rsidDel="00892F03">
                <w:rPr>
                  <w:rFonts w:asciiTheme="minorHAnsi" w:hAnsiTheme="minorHAnsi"/>
                  <w:sz w:val="20"/>
                </w:rPr>
                <w:delText xml:space="preserve">/ NO </w:delText>
              </w:r>
              <w:r w:rsidRPr="00FD2BF4" w:rsidDel="00892F03">
                <w:rPr>
                  <w:rFonts w:asciiTheme="minorHAnsi" w:hAnsiTheme="minorHAnsi" w:cstheme="minorHAnsi"/>
                  <w:sz w:val="20"/>
                </w:rPr>
                <w:fldChar w:fldCharType="begin">
                  <w:ffData>
                    <w:name w:val=""/>
                    <w:enabled/>
                    <w:calcOnExit w:val="0"/>
                    <w:checkBox>
                      <w:sizeAuto/>
                      <w:default w:val="0"/>
                    </w:checkBox>
                  </w:ffData>
                </w:fldChar>
              </w:r>
              <w:r w:rsidRPr="00FD2BF4" w:rsidDel="00892F03">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892F03">
                <w:rPr>
                  <w:rFonts w:asciiTheme="minorHAnsi" w:hAnsiTheme="minorHAnsi" w:cstheme="minorHAnsi"/>
                  <w:sz w:val="20"/>
                </w:rPr>
                <w:fldChar w:fldCharType="end"/>
              </w:r>
            </w:del>
          </w:p>
        </w:tc>
        <w:tc>
          <w:tcPr>
            <w:tcW w:w="2409" w:type="dxa"/>
            <w:tcBorders>
              <w:top w:val="single" w:sz="4" w:space="0" w:color="auto"/>
              <w:left w:val="nil"/>
              <w:bottom w:val="single" w:sz="4" w:space="0" w:color="auto"/>
              <w:right w:val="single" w:sz="4" w:space="0" w:color="auto"/>
            </w:tcBorders>
          </w:tcPr>
          <w:p w14:paraId="27F32AE7" w14:textId="0B9B30CE" w:rsidR="00A73B50" w:rsidRPr="00FD2BF4" w:rsidDel="00892F03" w:rsidRDefault="00A73B50" w:rsidP="00C475A4">
            <w:pPr>
              <w:jc w:val="center"/>
              <w:rPr>
                <w:del w:id="74" w:author="Autor"/>
                <w:rFonts w:asciiTheme="minorHAnsi" w:hAnsiTheme="minorHAnsi" w:cstheme="minorHAnsi"/>
                <w:sz w:val="20"/>
                <w:szCs w:val="20"/>
              </w:rPr>
            </w:pPr>
          </w:p>
        </w:tc>
      </w:tr>
      <w:tr w:rsidR="00A73B50" w:rsidRPr="00FD2BF4" w14:paraId="4E3C128E"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BE713DD" w14:textId="21042084" w:rsidR="00A73B50" w:rsidRPr="00FD2BF4" w:rsidRDefault="00A73B50" w:rsidP="00C475A4">
            <w:pPr>
              <w:rPr>
                <w:rFonts w:asciiTheme="minorHAnsi" w:hAnsiTheme="minorHAnsi" w:cstheme="minorHAnsi"/>
                <w:sz w:val="20"/>
                <w:szCs w:val="20"/>
              </w:rPr>
            </w:pPr>
            <w:r w:rsidRPr="00FD2BF4">
              <w:rPr>
                <w:rFonts w:asciiTheme="minorHAnsi" w:hAnsiTheme="minorHAnsi"/>
                <w:sz w:val="20"/>
              </w:rPr>
              <w:t xml:space="preserve">Cast </w:t>
            </w:r>
            <w:r w:rsidR="00760649">
              <w:rPr>
                <w:rFonts w:asciiTheme="minorHAnsi" w:hAnsiTheme="minorHAnsi"/>
                <w:sz w:val="20"/>
              </w:rPr>
              <w:t>billet</w:t>
            </w:r>
            <w:r w:rsidRPr="00FD2BF4">
              <w:rPr>
                <w:rFonts w:asciiTheme="minorHAnsi" w:hAnsiTheme="minorHAnsi"/>
                <w:sz w:val="20"/>
              </w:rPr>
              <w:t xml:space="preserve">s according to </w:t>
            </w:r>
            <w:r w:rsidR="00AA0ABF">
              <w:rPr>
                <w:rFonts w:asciiTheme="minorHAnsi" w:hAnsiTheme="minorHAnsi"/>
                <w:sz w:val="20"/>
              </w:rPr>
              <w:t>Annex_3_1_TS_</w:t>
            </w:r>
            <w:r w:rsidR="002F07B2">
              <w:rPr>
                <w:rFonts w:asciiTheme="minorHAnsi" w:hAnsiTheme="minorHAnsi"/>
                <w:sz w:val="20"/>
              </w:rPr>
              <w:t>guaranteed_parameters_of_billets</w:t>
            </w:r>
          </w:p>
        </w:tc>
        <w:tc>
          <w:tcPr>
            <w:tcW w:w="1985" w:type="dxa"/>
            <w:tcBorders>
              <w:top w:val="single" w:sz="4" w:space="0" w:color="auto"/>
              <w:left w:val="nil"/>
              <w:bottom w:val="single" w:sz="4" w:space="0" w:color="auto"/>
              <w:right w:val="single" w:sz="4" w:space="0" w:color="auto"/>
            </w:tcBorders>
            <w:shd w:val="clear" w:color="auto" w:fill="auto"/>
          </w:tcPr>
          <w:p w14:paraId="2AF1D5D6"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AA53056" w14:textId="77777777" w:rsidR="00A73B50" w:rsidRPr="00FD2BF4" w:rsidRDefault="00A73B50" w:rsidP="00C475A4">
            <w:pPr>
              <w:jc w:val="center"/>
              <w:rPr>
                <w:rFonts w:asciiTheme="minorHAnsi" w:hAnsiTheme="minorHAnsi" w:cstheme="minorHAnsi"/>
                <w:sz w:val="20"/>
                <w:szCs w:val="20"/>
              </w:rPr>
            </w:pPr>
          </w:p>
        </w:tc>
      </w:tr>
      <w:tr w:rsidR="0037565F" w:rsidRPr="00FD2BF4" w14:paraId="739CEC60"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4F4C827" w14:textId="794BADD0" w:rsidR="0037565F" w:rsidRPr="00FD2BF4" w:rsidRDefault="0037565F" w:rsidP="00C475A4">
            <w:pPr>
              <w:rPr>
                <w:rFonts w:asciiTheme="minorHAnsi" w:hAnsiTheme="minorHAnsi"/>
                <w:sz w:val="20"/>
              </w:rPr>
            </w:pPr>
            <w:r w:rsidRPr="00FD2BF4">
              <w:rPr>
                <w:rFonts w:asciiTheme="minorHAnsi" w:hAnsiTheme="minorHAnsi"/>
                <w:sz w:val="20"/>
              </w:rPr>
              <w:t xml:space="preserve">The required length of cut </w:t>
            </w:r>
            <w:r>
              <w:rPr>
                <w:rFonts w:asciiTheme="minorHAnsi" w:hAnsiTheme="minorHAnsi"/>
                <w:sz w:val="20"/>
              </w:rPr>
              <w:t>billet</w:t>
            </w:r>
            <w:r w:rsidRPr="00FD2BF4">
              <w:rPr>
                <w:rFonts w:asciiTheme="minorHAnsi" w:hAnsiTheme="minorHAnsi"/>
                <w:sz w:val="20"/>
              </w:rPr>
              <w:t xml:space="preserve">s is 4500–6000 mm with a tolerance of </w:t>
            </w:r>
            <w:r>
              <w:rPr>
                <w:rFonts w:asciiTheme="minorHAnsi" w:hAnsiTheme="minorHAnsi"/>
                <w:sz w:val="20"/>
              </w:rPr>
              <w:t>+6/-0 mm</w:t>
            </w:r>
          </w:p>
        </w:tc>
        <w:tc>
          <w:tcPr>
            <w:tcW w:w="1985" w:type="dxa"/>
            <w:tcBorders>
              <w:top w:val="single" w:sz="4" w:space="0" w:color="auto"/>
              <w:left w:val="nil"/>
              <w:bottom w:val="single" w:sz="4" w:space="0" w:color="auto"/>
              <w:right w:val="single" w:sz="4" w:space="0" w:color="auto"/>
            </w:tcBorders>
            <w:shd w:val="clear" w:color="auto" w:fill="auto"/>
          </w:tcPr>
          <w:p w14:paraId="6DAF6D1C" w14:textId="276074A3" w:rsidR="0037565F" w:rsidRPr="00FD2BF4" w:rsidRDefault="0037565F"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DF9CF91" w14:textId="77777777" w:rsidR="0037565F" w:rsidRPr="00FD2BF4" w:rsidRDefault="0037565F" w:rsidP="00C475A4">
            <w:pPr>
              <w:jc w:val="center"/>
              <w:rPr>
                <w:rFonts w:asciiTheme="minorHAnsi" w:hAnsiTheme="minorHAnsi" w:cstheme="minorHAnsi"/>
                <w:sz w:val="20"/>
                <w:szCs w:val="20"/>
              </w:rPr>
            </w:pPr>
          </w:p>
        </w:tc>
      </w:tr>
      <w:tr w:rsidR="0037565F" w:rsidRPr="00FD2BF4" w14:paraId="11400A5B"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8C9F11A" w14:textId="2A6C729A" w:rsidR="0037565F" w:rsidRPr="00FD2BF4" w:rsidRDefault="0037565F" w:rsidP="0037565F">
            <w:pPr>
              <w:rPr>
                <w:rFonts w:asciiTheme="minorHAnsi" w:hAnsiTheme="minorHAnsi"/>
                <w:sz w:val="20"/>
              </w:rPr>
            </w:pPr>
            <w:r w:rsidRPr="00FD2BF4">
              <w:rPr>
                <w:rFonts w:asciiTheme="minorHAnsi" w:hAnsiTheme="minorHAnsi"/>
                <w:sz w:val="20"/>
              </w:rPr>
              <w:t xml:space="preserve">The required </w:t>
            </w:r>
            <w:proofErr w:type="spellStart"/>
            <w:r w:rsidRPr="00FD2BF4">
              <w:rPr>
                <w:rFonts w:asciiTheme="minorHAnsi" w:hAnsiTheme="minorHAnsi"/>
                <w:sz w:val="20"/>
              </w:rPr>
              <w:t>perpendicularity</w:t>
            </w:r>
            <w:proofErr w:type="spellEnd"/>
            <w:r w:rsidRPr="00FD2BF4">
              <w:rPr>
                <w:rFonts w:asciiTheme="minorHAnsi" w:hAnsiTheme="minorHAnsi"/>
                <w:sz w:val="20"/>
              </w:rPr>
              <w:t xml:space="preserve"> of the cut 90° with a tolerance of ± </w:t>
            </w:r>
            <w:r>
              <w:rPr>
                <w:rFonts w:asciiTheme="minorHAnsi" w:hAnsiTheme="minorHAnsi"/>
                <w:sz w:val="20"/>
              </w:rPr>
              <w:t>0,5</w:t>
            </w:r>
            <w:r w:rsidRPr="00FD2BF4">
              <w:rPr>
                <w:rFonts w:asciiTheme="minorHAnsi" w:hAnsiTheme="minorHAnsi"/>
                <w:sz w:val="20"/>
              </w:rPr>
              <w:t>°</w:t>
            </w:r>
          </w:p>
        </w:tc>
        <w:tc>
          <w:tcPr>
            <w:tcW w:w="1985" w:type="dxa"/>
            <w:tcBorders>
              <w:top w:val="single" w:sz="4" w:space="0" w:color="auto"/>
              <w:left w:val="nil"/>
              <w:bottom w:val="single" w:sz="4" w:space="0" w:color="auto"/>
              <w:right w:val="single" w:sz="4" w:space="0" w:color="auto"/>
            </w:tcBorders>
            <w:shd w:val="clear" w:color="auto" w:fill="auto"/>
          </w:tcPr>
          <w:p w14:paraId="563357D2" w14:textId="3A67545A" w:rsidR="0037565F" w:rsidRPr="00FD2BF4" w:rsidRDefault="0037565F" w:rsidP="0037565F">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ABD0A47" w14:textId="77777777" w:rsidR="0037565F" w:rsidRPr="00FD2BF4" w:rsidRDefault="0037565F" w:rsidP="0037565F">
            <w:pPr>
              <w:jc w:val="center"/>
              <w:rPr>
                <w:rFonts w:asciiTheme="minorHAnsi" w:hAnsiTheme="minorHAnsi" w:cstheme="minorHAnsi"/>
                <w:sz w:val="20"/>
                <w:szCs w:val="20"/>
              </w:rPr>
            </w:pPr>
          </w:p>
        </w:tc>
      </w:tr>
      <w:tr w:rsidR="0037565F" w:rsidRPr="00FD2BF4" w14:paraId="0B91ED8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D39632A" w14:textId="62FFCA80" w:rsidR="0037565F" w:rsidRPr="00FD2BF4" w:rsidRDefault="0037565F" w:rsidP="0037565F">
            <w:pPr>
              <w:rPr>
                <w:rFonts w:asciiTheme="minorHAnsi" w:hAnsiTheme="minorHAnsi"/>
                <w:sz w:val="20"/>
              </w:rPr>
            </w:pPr>
            <w:r w:rsidRPr="00FD2BF4">
              <w:rPr>
                <w:rFonts w:asciiTheme="minorHAnsi" w:hAnsiTheme="minorHAnsi"/>
                <w:sz w:val="20"/>
              </w:rPr>
              <w:t>Crushing + briquetting equipment (including extraction)</w:t>
            </w:r>
          </w:p>
        </w:tc>
        <w:tc>
          <w:tcPr>
            <w:tcW w:w="1985" w:type="dxa"/>
            <w:tcBorders>
              <w:top w:val="single" w:sz="4" w:space="0" w:color="auto"/>
              <w:left w:val="nil"/>
              <w:bottom w:val="single" w:sz="4" w:space="0" w:color="auto"/>
              <w:right w:val="single" w:sz="4" w:space="0" w:color="auto"/>
            </w:tcBorders>
            <w:shd w:val="clear" w:color="auto" w:fill="auto"/>
          </w:tcPr>
          <w:p w14:paraId="3D9DFC8D" w14:textId="291BD0F2" w:rsidR="0037565F" w:rsidRPr="00FD2BF4" w:rsidRDefault="0037565F" w:rsidP="0037565F">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0EE9333" w14:textId="77777777" w:rsidR="0037565F" w:rsidRPr="00FD2BF4" w:rsidRDefault="0037565F" w:rsidP="0037565F">
            <w:pPr>
              <w:jc w:val="center"/>
              <w:rPr>
                <w:rFonts w:asciiTheme="minorHAnsi" w:hAnsiTheme="minorHAnsi" w:cstheme="minorHAnsi"/>
                <w:sz w:val="20"/>
                <w:szCs w:val="20"/>
              </w:rPr>
            </w:pPr>
          </w:p>
        </w:tc>
      </w:tr>
      <w:bookmarkEnd w:id="3"/>
    </w:tbl>
    <w:p w14:paraId="614F1283" w14:textId="77777777" w:rsidR="006C3E27" w:rsidRPr="00FD2BF4" w:rsidRDefault="006C3E27" w:rsidP="00C475A4">
      <w:pPr>
        <w:jc w:val="both"/>
        <w:rPr>
          <w:rFonts w:asciiTheme="minorHAnsi" w:hAnsiTheme="minorHAnsi" w:cstheme="minorHAnsi"/>
          <w:sz w:val="20"/>
          <w:szCs w:val="20"/>
        </w:rPr>
      </w:pPr>
    </w:p>
    <w:p w14:paraId="1B8F25C2" w14:textId="77777777" w:rsidR="00034F58" w:rsidRPr="00FD2BF4" w:rsidDel="009E4DD4" w:rsidRDefault="00034F58" w:rsidP="00C475A4">
      <w:pPr>
        <w:jc w:val="both"/>
        <w:rPr>
          <w:del w:id="75" w:author="Autor"/>
          <w:rFonts w:asciiTheme="minorHAnsi" w:hAnsiTheme="minorHAnsi" w:cstheme="minorHAnsi"/>
          <w:sz w:val="20"/>
          <w:szCs w:val="20"/>
        </w:rPr>
      </w:pPr>
    </w:p>
    <w:p w14:paraId="282075E9" w14:textId="6133E32C" w:rsidR="00252F1C" w:rsidRPr="00FD2BF4" w:rsidRDefault="00252F1C" w:rsidP="009E4DD4">
      <w:pPr>
        <w:spacing w:after="160" w:line="259" w:lineRule="auto"/>
        <w:rPr>
          <w:rFonts w:asciiTheme="minorHAnsi" w:hAnsiTheme="minorHAnsi" w:cstheme="minorHAnsi"/>
          <w:sz w:val="20"/>
          <w:szCs w:val="20"/>
        </w:rPr>
      </w:pPr>
    </w:p>
    <w:p w14:paraId="1A67D3C5" w14:textId="77777777" w:rsidR="00034F58" w:rsidRPr="00FD2BF4" w:rsidRDefault="00034F58" w:rsidP="00C475A4">
      <w:pPr>
        <w:jc w:val="both"/>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A58CD" w:rsidRPr="00FD2BF4" w14:paraId="1AB0846D" w14:textId="77777777" w:rsidTr="05E588B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A98B1" w14:textId="09EFFAA6" w:rsidR="00AA58CD" w:rsidRPr="00FD2BF4" w:rsidRDefault="0037565F" w:rsidP="00C475A4">
            <w:pPr>
              <w:jc w:val="center"/>
              <w:rPr>
                <w:rFonts w:asciiTheme="minorHAnsi" w:eastAsia="Times New Roman" w:hAnsiTheme="minorHAnsi" w:cstheme="minorHAnsi"/>
                <w:b/>
                <w:bCs/>
                <w:sz w:val="20"/>
                <w:szCs w:val="20"/>
              </w:rPr>
            </w:pPr>
            <w:r>
              <w:rPr>
                <w:rFonts w:asciiTheme="minorHAnsi" w:hAnsiTheme="minorHAnsi"/>
                <w:b/>
                <w:sz w:val="20"/>
              </w:rPr>
              <w:t>Peeling, testing</w:t>
            </w:r>
            <w:r w:rsidR="000A09E6">
              <w:rPr>
                <w:rFonts w:asciiTheme="minorHAnsi" w:hAnsiTheme="minorHAnsi"/>
                <w:b/>
                <w:sz w:val="20"/>
              </w:rPr>
              <w:t xml:space="preserve"> device(s) and tracking system</w:t>
            </w:r>
            <w:r w:rsidR="00AA58CD" w:rsidRPr="00FD2BF4">
              <w:rPr>
                <w:rFonts w:asciiTheme="minorHAnsi" w:hAnsiTheme="minorHAnsi"/>
                <w:b/>
                <w:sz w:val="20"/>
              </w:rPr>
              <w:t xml:space="preserve"> </w:t>
            </w:r>
          </w:p>
        </w:tc>
        <w:tc>
          <w:tcPr>
            <w:tcW w:w="2409" w:type="dxa"/>
            <w:tcBorders>
              <w:top w:val="single" w:sz="4" w:space="0" w:color="auto"/>
              <w:left w:val="single" w:sz="4" w:space="0" w:color="auto"/>
              <w:bottom w:val="single" w:sz="4" w:space="0" w:color="auto"/>
              <w:right w:val="single" w:sz="4" w:space="0" w:color="auto"/>
            </w:tcBorders>
          </w:tcPr>
          <w:p w14:paraId="4B80790B" w14:textId="77777777" w:rsidR="00AA58CD" w:rsidRPr="00FD2BF4" w:rsidRDefault="00AA58CD" w:rsidP="00C475A4">
            <w:pPr>
              <w:jc w:val="center"/>
              <w:rPr>
                <w:rFonts w:asciiTheme="minorHAnsi" w:hAnsiTheme="minorHAnsi" w:cstheme="minorHAnsi"/>
                <w:b/>
                <w:bCs/>
                <w:sz w:val="20"/>
                <w:szCs w:val="20"/>
              </w:rPr>
            </w:pPr>
          </w:p>
        </w:tc>
      </w:tr>
      <w:tr w:rsidR="00AA58CD" w:rsidRPr="00FD2BF4" w14:paraId="565901E9" w14:textId="77777777" w:rsidTr="05E588B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00D50385" w14:textId="77777777" w:rsidR="00AA58CD" w:rsidRPr="00FD2BF4" w:rsidRDefault="00AA58CD"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6F4C875" w14:textId="77777777" w:rsidR="00AA58CD" w:rsidRPr="00FD2BF4" w:rsidRDefault="00AA58CD"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77BADA63" w14:textId="77777777" w:rsidR="00AA58CD" w:rsidRPr="00FD2BF4" w:rsidRDefault="00AA58CD"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A58CD" w:rsidRPr="00070D0B" w:rsidDel="006550C4" w14:paraId="2C5D2F98" w14:textId="2545156C" w:rsidTr="05E588B7">
        <w:trPr>
          <w:trHeight w:val="255"/>
          <w:del w:id="76" w:author="Autor"/>
        </w:trPr>
        <w:tc>
          <w:tcPr>
            <w:tcW w:w="5882" w:type="dxa"/>
            <w:tcBorders>
              <w:top w:val="nil"/>
              <w:left w:val="single" w:sz="4" w:space="0" w:color="auto"/>
              <w:bottom w:val="single" w:sz="4" w:space="0" w:color="auto"/>
              <w:right w:val="single" w:sz="4" w:space="0" w:color="auto"/>
            </w:tcBorders>
            <w:shd w:val="clear" w:color="auto" w:fill="auto"/>
            <w:vAlign w:val="center"/>
          </w:tcPr>
          <w:p w14:paraId="2FAB2621" w14:textId="6C8B1338" w:rsidR="00AA58CD" w:rsidRPr="00070D0B" w:rsidDel="006550C4" w:rsidRDefault="00AA58CD" w:rsidP="00C475A4">
            <w:pPr>
              <w:jc w:val="both"/>
              <w:rPr>
                <w:del w:id="77" w:author="Autor"/>
                <w:rFonts w:asciiTheme="minorHAnsi" w:hAnsiTheme="minorHAnsi" w:cstheme="minorHAnsi"/>
                <w:sz w:val="20"/>
                <w:szCs w:val="20"/>
              </w:rPr>
            </w:pPr>
            <w:commentRangeStart w:id="78"/>
            <w:del w:id="79" w:author="Autor">
              <w:r w:rsidRPr="00070D0B" w:rsidDel="006550C4">
                <w:rPr>
                  <w:rFonts w:asciiTheme="minorHAnsi" w:hAnsiTheme="minorHAnsi"/>
                  <w:sz w:val="20"/>
                </w:rPr>
                <w:delText>100% inspection of surface and internal defects and dimensions</w:delText>
              </w:r>
              <w:commentRangeEnd w:id="78"/>
              <w:r w:rsidR="006550C4" w:rsidDel="006550C4">
                <w:rPr>
                  <w:rStyle w:val="Odkaznakoment"/>
                </w:rPr>
                <w:commentReference w:id="78"/>
              </w:r>
            </w:del>
          </w:p>
        </w:tc>
        <w:tc>
          <w:tcPr>
            <w:tcW w:w="1985" w:type="dxa"/>
            <w:tcBorders>
              <w:top w:val="nil"/>
              <w:left w:val="nil"/>
              <w:bottom w:val="single" w:sz="4" w:space="0" w:color="auto"/>
              <w:right w:val="single" w:sz="4" w:space="0" w:color="auto"/>
            </w:tcBorders>
            <w:shd w:val="clear" w:color="auto" w:fill="auto"/>
            <w:hideMark/>
          </w:tcPr>
          <w:p w14:paraId="53E29BB3" w14:textId="2AE6DA02" w:rsidR="00AA58CD" w:rsidRPr="00070D0B" w:rsidDel="006550C4" w:rsidRDefault="00AA58CD" w:rsidP="00C475A4">
            <w:pPr>
              <w:jc w:val="center"/>
              <w:rPr>
                <w:del w:id="80" w:author="Autor"/>
                <w:rFonts w:asciiTheme="minorHAnsi" w:hAnsiTheme="minorHAnsi" w:cstheme="minorHAnsi"/>
                <w:sz w:val="20"/>
                <w:szCs w:val="20"/>
              </w:rPr>
            </w:pPr>
            <w:del w:id="81" w:author="Autor">
              <w:r w:rsidRPr="00070D0B" w:rsidDel="006550C4">
                <w:rPr>
                  <w:rFonts w:asciiTheme="minorHAnsi" w:hAnsiTheme="minorHAnsi"/>
                  <w:sz w:val="20"/>
                </w:rPr>
                <w:delText xml:space="preserve">YES </w:delText>
              </w:r>
              <w:r w:rsidRPr="00070D0B" w:rsidDel="006550C4">
                <w:rPr>
                  <w:rFonts w:asciiTheme="minorHAnsi" w:hAnsiTheme="minorHAnsi" w:cstheme="minorHAnsi"/>
                  <w:sz w:val="20"/>
                </w:rPr>
                <w:fldChar w:fldCharType="begin">
                  <w:ffData>
                    <w:name w:val=""/>
                    <w:enabled/>
                    <w:calcOnExit w:val="0"/>
                    <w:checkBox>
                      <w:sizeAuto/>
                      <w:default w:val="0"/>
                    </w:checkBox>
                  </w:ffData>
                </w:fldChar>
              </w:r>
              <w:r w:rsidRPr="00070D0B" w:rsidDel="006550C4">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070D0B" w:rsidDel="006550C4">
                <w:rPr>
                  <w:rFonts w:asciiTheme="minorHAnsi" w:hAnsiTheme="minorHAnsi" w:cstheme="minorHAnsi"/>
                  <w:sz w:val="20"/>
                </w:rPr>
                <w:fldChar w:fldCharType="end"/>
              </w:r>
              <w:r w:rsidRPr="00070D0B" w:rsidDel="006550C4">
                <w:rPr>
                  <w:rFonts w:asciiTheme="minorHAnsi" w:hAnsiTheme="minorHAnsi"/>
                  <w:sz w:val="20"/>
                </w:rPr>
                <w:delText xml:space="preserve">/ NO </w:delText>
              </w:r>
              <w:r w:rsidRPr="00070D0B" w:rsidDel="006550C4">
                <w:rPr>
                  <w:rFonts w:asciiTheme="minorHAnsi" w:hAnsiTheme="minorHAnsi" w:cstheme="minorHAnsi"/>
                  <w:sz w:val="20"/>
                </w:rPr>
                <w:fldChar w:fldCharType="begin">
                  <w:ffData>
                    <w:name w:val=""/>
                    <w:enabled/>
                    <w:calcOnExit w:val="0"/>
                    <w:checkBox>
                      <w:sizeAuto/>
                      <w:default w:val="0"/>
                    </w:checkBox>
                  </w:ffData>
                </w:fldChar>
              </w:r>
              <w:r w:rsidRPr="00070D0B" w:rsidDel="006550C4">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070D0B" w:rsidDel="006550C4">
                <w:rPr>
                  <w:rFonts w:asciiTheme="minorHAnsi" w:hAnsiTheme="minorHAnsi" w:cstheme="minorHAnsi"/>
                  <w:sz w:val="20"/>
                </w:rPr>
                <w:fldChar w:fldCharType="end"/>
              </w:r>
            </w:del>
          </w:p>
        </w:tc>
        <w:tc>
          <w:tcPr>
            <w:tcW w:w="2409" w:type="dxa"/>
            <w:tcBorders>
              <w:top w:val="nil"/>
              <w:left w:val="nil"/>
              <w:bottom w:val="single" w:sz="4" w:space="0" w:color="auto"/>
              <w:right w:val="single" w:sz="4" w:space="0" w:color="auto"/>
            </w:tcBorders>
          </w:tcPr>
          <w:p w14:paraId="377C0875" w14:textId="75464EAC" w:rsidR="00AA58CD" w:rsidRPr="00070D0B" w:rsidDel="006550C4" w:rsidRDefault="00AA58CD" w:rsidP="00C475A4">
            <w:pPr>
              <w:jc w:val="center"/>
              <w:rPr>
                <w:del w:id="82" w:author="Autor"/>
                <w:rFonts w:asciiTheme="minorHAnsi" w:hAnsiTheme="minorHAnsi" w:cstheme="minorHAnsi"/>
                <w:sz w:val="20"/>
                <w:szCs w:val="20"/>
              </w:rPr>
            </w:pPr>
          </w:p>
        </w:tc>
      </w:tr>
      <w:tr w:rsidR="00AA58CD" w:rsidRPr="00070D0B" w14:paraId="5A1B11E2" w14:textId="77777777" w:rsidTr="05E588B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F7B1D0" w14:textId="2068FE21" w:rsidR="00AA58CD" w:rsidRPr="00070D0B" w:rsidRDefault="00A131BF" w:rsidP="00C475A4">
            <w:pPr>
              <w:rPr>
                <w:rFonts w:asciiTheme="minorHAnsi" w:hAnsiTheme="minorHAnsi" w:cstheme="minorHAnsi"/>
                <w:sz w:val="20"/>
                <w:szCs w:val="20"/>
              </w:rPr>
            </w:pPr>
            <w:r w:rsidRPr="00070D0B">
              <w:rPr>
                <w:rFonts w:asciiTheme="minorHAnsi" w:hAnsiTheme="minorHAnsi"/>
                <w:sz w:val="20"/>
              </w:rPr>
              <w:t>Minimum required inspection speed = casting capacity (</w:t>
            </w:r>
            <w:r w:rsidR="000A09E6">
              <w:rPr>
                <w:rFonts w:asciiTheme="minorHAnsi" w:hAnsiTheme="minorHAnsi"/>
                <w:sz w:val="20"/>
              </w:rPr>
              <w:t>3</w:t>
            </w:r>
            <w:r w:rsidRPr="00070D0B">
              <w:rPr>
                <w:rFonts w:asciiTheme="minorHAnsi" w:hAnsiTheme="minorHAnsi"/>
                <w:sz w:val="20"/>
              </w:rPr>
              <w:t>–</w:t>
            </w:r>
            <w:r w:rsidR="000A09E6">
              <w:rPr>
                <w:rFonts w:asciiTheme="minorHAnsi" w:hAnsiTheme="minorHAnsi"/>
                <w:sz w:val="20"/>
              </w:rPr>
              <w:t>5</w:t>
            </w:r>
            <w:r w:rsidRPr="00070D0B">
              <w:rPr>
                <w:rFonts w:asciiTheme="minorHAnsi" w:hAnsiTheme="minorHAnsi"/>
                <w:sz w:val="20"/>
              </w:rPr>
              <w:t xml:space="preserve"> t/hour)</w:t>
            </w:r>
          </w:p>
        </w:tc>
        <w:tc>
          <w:tcPr>
            <w:tcW w:w="1985" w:type="dxa"/>
            <w:tcBorders>
              <w:top w:val="nil"/>
              <w:left w:val="nil"/>
              <w:bottom w:val="single" w:sz="4" w:space="0" w:color="auto"/>
              <w:right w:val="single" w:sz="4" w:space="0" w:color="auto"/>
            </w:tcBorders>
            <w:shd w:val="clear" w:color="auto" w:fill="auto"/>
          </w:tcPr>
          <w:p w14:paraId="726D3900" w14:textId="77777777" w:rsidR="00AA58CD" w:rsidRPr="00070D0B" w:rsidRDefault="00AA58CD"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33096EE" w14:textId="77777777" w:rsidR="00AA58CD" w:rsidRPr="00070D0B" w:rsidRDefault="00AA58CD" w:rsidP="00C475A4">
            <w:pPr>
              <w:jc w:val="center"/>
              <w:rPr>
                <w:rFonts w:asciiTheme="minorHAnsi" w:hAnsiTheme="minorHAnsi" w:cstheme="minorHAnsi"/>
                <w:sz w:val="20"/>
                <w:szCs w:val="20"/>
              </w:rPr>
            </w:pPr>
          </w:p>
        </w:tc>
      </w:tr>
      <w:tr w:rsidR="00AA58CD" w:rsidRPr="00070D0B" w14:paraId="191D2751" w14:textId="56A02880" w:rsidTr="05E588B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B89FABE" w14:textId="067784F9" w:rsidR="00AA58CD" w:rsidRPr="00070D0B" w:rsidRDefault="7BB01565" w:rsidP="05E588B7">
            <w:pPr>
              <w:rPr>
                <w:rFonts w:asciiTheme="minorHAnsi" w:hAnsiTheme="minorHAnsi" w:cstheme="minorBidi"/>
                <w:sz w:val="20"/>
                <w:szCs w:val="20"/>
              </w:rPr>
            </w:pPr>
            <w:r w:rsidRPr="05E588B7">
              <w:rPr>
                <w:rFonts w:asciiTheme="minorHAnsi" w:hAnsiTheme="minorHAnsi"/>
                <w:sz w:val="20"/>
                <w:szCs w:val="20"/>
              </w:rPr>
              <w:t xml:space="preserve">For the requirements for inspection, see </w:t>
            </w:r>
            <w:r w:rsidR="000A09E6">
              <w:rPr>
                <w:rFonts w:asciiTheme="minorHAnsi" w:hAnsiTheme="minorHAnsi"/>
                <w:sz w:val="20"/>
                <w:szCs w:val="20"/>
              </w:rPr>
              <w:t>Annex_3_1_TS_</w:t>
            </w:r>
            <w:r w:rsidR="00A802CA">
              <w:rPr>
                <w:rFonts w:asciiTheme="minorHAnsi" w:hAnsiTheme="minorHAnsi"/>
                <w:sz w:val="20"/>
                <w:szCs w:val="20"/>
              </w:rPr>
              <w:t>guaranteed_parameters_of_billets</w:t>
            </w:r>
          </w:p>
        </w:tc>
        <w:tc>
          <w:tcPr>
            <w:tcW w:w="1985" w:type="dxa"/>
            <w:tcBorders>
              <w:top w:val="single" w:sz="4" w:space="0" w:color="auto"/>
              <w:left w:val="nil"/>
              <w:bottom w:val="single" w:sz="4" w:space="0" w:color="auto"/>
              <w:right w:val="single" w:sz="4" w:space="0" w:color="auto"/>
            </w:tcBorders>
            <w:shd w:val="clear" w:color="auto" w:fill="auto"/>
          </w:tcPr>
          <w:p w14:paraId="57653D96" w14:textId="3701D023" w:rsidR="00AA58CD" w:rsidRPr="00070D0B" w:rsidRDefault="00AA58CD"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1F89947" w14:textId="5B9AA45B" w:rsidR="00AA58CD" w:rsidRPr="00070D0B" w:rsidRDefault="00AA58CD" w:rsidP="00C475A4">
            <w:pPr>
              <w:jc w:val="center"/>
              <w:rPr>
                <w:rFonts w:asciiTheme="minorHAnsi" w:hAnsiTheme="minorHAnsi" w:cstheme="minorHAnsi"/>
                <w:sz w:val="20"/>
                <w:szCs w:val="20"/>
              </w:rPr>
            </w:pPr>
          </w:p>
        </w:tc>
      </w:tr>
    </w:tbl>
    <w:p w14:paraId="3730792A" w14:textId="77777777" w:rsidR="00252F1C" w:rsidRPr="00070D0B" w:rsidRDefault="00252F1C" w:rsidP="00C475A4">
      <w:pPr>
        <w:jc w:val="both"/>
        <w:rPr>
          <w:rFonts w:asciiTheme="minorHAnsi" w:hAnsiTheme="minorHAnsi" w:cstheme="minorHAnsi"/>
          <w:sz w:val="20"/>
          <w:szCs w:val="20"/>
        </w:rPr>
      </w:pPr>
    </w:p>
    <w:p w14:paraId="106B520A" w14:textId="77777777" w:rsidR="00034F58" w:rsidRPr="00070D0B" w:rsidRDefault="00034F58" w:rsidP="00C475A4">
      <w:pPr>
        <w:jc w:val="both"/>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BB5D10" w:rsidRPr="00070D0B" w14:paraId="4C5431E7" w14:textId="77777777" w:rsidTr="642D6F54">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FA4C4" w14:textId="4CCD256C" w:rsidR="00BB5D10" w:rsidRPr="00070D0B" w:rsidRDefault="00BB5D10" w:rsidP="00C475A4">
            <w:pPr>
              <w:jc w:val="center"/>
              <w:rPr>
                <w:rFonts w:asciiTheme="minorHAnsi" w:eastAsia="Times New Roman" w:hAnsiTheme="minorHAnsi" w:cstheme="minorHAnsi"/>
                <w:b/>
                <w:bCs/>
                <w:sz w:val="20"/>
                <w:szCs w:val="20"/>
              </w:rPr>
            </w:pPr>
            <w:r w:rsidRPr="00070D0B">
              <w:rPr>
                <w:rFonts w:asciiTheme="minorHAnsi" w:hAnsiTheme="minorHAnsi"/>
                <w:b/>
                <w:sz w:val="20"/>
              </w:rPr>
              <w:t xml:space="preserve">Packaging </w:t>
            </w:r>
            <w:r w:rsidR="00A802CA">
              <w:rPr>
                <w:rFonts w:asciiTheme="minorHAnsi" w:hAnsiTheme="minorHAnsi"/>
                <w:b/>
                <w:sz w:val="20"/>
              </w:rPr>
              <w:t>line</w:t>
            </w:r>
          </w:p>
        </w:tc>
        <w:tc>
          <w:tcPr>
            <w:tcW w:w="2409" w:type="dxa"/>
            <w:tcBorders>
              <w:top w:val="single" w:sz="4" w:space="0" w:color="auto"/>
              <w:left w:val="single" w:sz="4" w:space="0" w:color="auto"/>
              <w:bottom w:val="single" w:sz="4" w:space="0" w:color="auto"/>
              <w:right w:val="single" w:sz="4" w:space="0" w:color="auto"/>
            </w:tcBorders>
          </w:tcPr>
          <w:p w14:paraId="3430B9C9" w14:textId="77777777" w:rsidR="00BB5D10" w:rsidRPr="00070D0B" w:rsidRDefault="00BB5D10" w:rsidP="00C475A4">
            <w:pPr>
              <w:jc w:val="center"/>
              <w:rPr>
                <w:rFonts w:asciiTheme="minorHAnsi" w:hAnsiTheme="minorHAnsi" w:cstheme="minorHAnsi"/>
                <w:b/>
                <w:bCs/>
                <w:sz w:val="20"/>
                <w:szCs w:val="20"/>
              </w:rPr>
            </w:pPr>
          </w:p>
        </w:tc>
      </w:tr>
      <w:tr w:rsidR="00BB5D10" w:rsidRPr="00070D0B" w14:paraId="7EEEB13B" w14:textId="77777777" w:rsidTr="642D6F54">
        <w:trPr>
          <w:trHeight w:val="360"/>
        </w:trPr>
        <w:tc>
          <w:tcPr>
            <w:tcW w:w="5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B5B9C" w14:textId="77777777" w:rsidR="00BB5D10" w:rsidRPr="00070D0B" w:rsidRDefault="00BB5D10" w:rsidP="00C475A4">
            <w:pPr>
              <w:jc w:val="both"/>
              <w:rPr>
                <w:rFonts w:asciiTheme="minorHAnsi" w:eastAsia="Times New Roman" w:hAnsiTheme="minorHAnsi" w:cstheme="minorHAnsi"/>
                <w:b/>
                <w:bCs/>
                <w:sz w:val="20"/>
                <w:szCs w:val="20"/>
              </w:rPr>
            </w:pPr>
            <w:r w:rsidRPr="00070D0B">
              <w:rPr>
                <w:rFonts w:asciiTheme="minorHAnsi" w:hAnsiTheme="minorHAnsi"/>
                <w:b/>
                <w:sz w:val="20"/>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FC650B5" w14:textId="77777777" w:rsidR="00BB5D10" w:rsidRPr="00070D0B" w:rsidRDefault="00BB5D10" w:rsidP="00C475A4">
            <w:pPr>
              <w:jc w:val="center"/>
              <w:rPr>
                <w:rFonts w:asciiTheme="minorHAnsi" w:eastAsia="Times New Roman" w:hAnsiTheme="minorHAnsi" w:cstheme="minorHAnsi"/>
                <w:b/>
                <w:bCs/>
                <w:sz w:val="20"/>
                <w:szCs w:val="20"/>
              </w:rPr>
            </w:pPr>
            <w:r w:rsidRPr="00070D0B">
              <w:rPr>
                <w:rFonts w:asciiTheme="minorHAnsi" w:hAnsiTheme="minorHAnsi"/>
                <w:b/>
                <w:sz w:val="20"/>
              </w:rPr>
              <w:t>Compliant</w:t>
            </w:r>
          </w:p>
        </w:tc>
        <w:tc>
          <w:tcPr>
            <w:tcW w:w="2409" w:type="dxa"/>
            <w:tcBorders>
              <w:top w:val="single" w:sz="4" w:space="0" w:color="auto"/>
              <w:left w:val="nil"/>
              <w:bottom w:val="single" w:sz="4" w:space="0" w:color="auto"/>
              <w:right w:val="single" w:sz="4" w:space="0" w:color="auto"/>
            </w:tcBorders>
          </w:tcPr>
          <w:p w14:paraId="6612EBD8" w14:textId="77777777" w:rsidR="00BB5D10" w:rsidRPr="00070D0B" w:rsidRDefault="00BB5D10" w:rsidP="00C475A4">
            <w:pPr>
              <w:jc w:val="center"/>
              <w:rPr>
                <w:rFonts w:asciiTheme="minorHAnsi" w:eastAsia="Times New Roman" w:hAnsiTheme="minorHAnsi" w:cstheme="minorHAnsi"/>
                <w:b/>
                <w:bCs/>
                <w:sz w:val="20"/>
                <w:szCs w:val="20"/>
              </w:rPr>
            </w:pPr>
            <w:r w:rsidRPr="00070D0B">
              <w:rPr>
                <w:rFonts w:asciiTheme="minorHAnsi" w:hAnsiTheme="minorHAnsi"/>
                <w:b/>
                <w:sz w:val="20"/>
              </w:rPr>
              <w:t>Contractor’s offer</w:t>
            </w:r>
          </w:p>
        </w:tc>
      </w:tr>
      <w:tr w:rsidR="00BB5D10" w:rsidRPr="00070D0B" w14:paraId="2EC1B4DE" w14:textId="77777777" w:rsidTr="642D6F54">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1216A0" w14:textId="7E4AA6CC" w:rsidR="00BB5D10" w:rsidRPr="00070D0B" w:rsidRDefault="00A131BF" w:rsidP="00C475A4">
            <w:pPr>
              <w:jc w:val="both"/>
              <w:rPr>
                <w:rFonts w:asciiTheme="minorHAnsi" w:hAnsiTheme="minorHAnsi" w:cstheme="minorHAnsi"/>
                <w:sz w:val="20"/>
                <w:szCs w:val="20"/>
              </w:rPr>
            </w:pPr>
            <w:r w:rsidRPr="00070D0B">
              <w:rPr>
                <w:rFonts w:asciiTheme="minorHAnsi" w:hAnsiTheme="minorHAnsi"/>
                <w:sz w:val="20"/>
              </w:rPr>
              <w:t>Minimum required packaging capacity = casting capacity (</w:t>
            </w:r>
            <w:r w:rsidR="00A802CA">
              <w:rPr>
                <w:rFonts w:asciiTheme="minorHAnsi" w:hAnsiTheme="minorHAnsi"/>
                <w:sz w:val="20"/>
              </w:rPr>
              <w:t>3</w:t>
            </w:r>
            <w:r w:rsidRPr="00070D0B">
              <w:rPr>
                <w:rFonts w:asciiTheme="minorHAnsi" w:hAnsiTheme="minorHAnsi"/>
                <w:sz w:val="20"/>
              </w:rPr>
              <w:t>–</w:t>
            </w:r>
            <w:r w:rsidR="00A802CA">
              <w:rPr>
                <w:rFonts w:asciiTheme="minorHAnsi" w:hAnsiTheme="minorHAnsi"/>
                <w:sz w:val="20"/>
              </w:rPr>
              <w:t>5</w:t>
            </w:r>
            <w:r w:rsidRPr="00070D0B">
              <w:rPr>
                <w:rFonts w:asciiTheme="minorHAnsi" w:hAnsiTheme="minorHAnsi"/>
                <w:sz w:val="20"/>
              </w:rPr>
              <w:t xml:space="preserve"> t/hour)</w:t>
            </w:r>
          </w:p>
        </w:tc>
        <w:tc>
          <w:tcPr>
            <w:tcW w:w="1985" w:type="dxa"/>
            <w:tcBorders>
              <w:top w:val="single" w:sz="4" w:space="0" w:color="auto"/>
              <w:left w:val="nil"/>
              <w:bottom w:val="single" w:sz="4" w:space="0" w:color="auto"/>
              <w:right w:val="single" w:sz="4" w:space="0" w:color="auto"/>
            </w:tcBorders>
            <w:shd w:val="clear" w:color="auto" w:fill="auto"/>
            <w:hideMark/>
          </w:tcPr>
          <w:p w14:paraId="1EFACB13" w14:textId="77777777" w:rsidR="00BB5D10" w:rsidRPr="00070D0B" w:rsidRDefault="00BB5D10"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64D4E4E" w14:textId="77777777" w:rsidR="00BB5D10" w:rsidRPr="00070D0B" w:rsidRDefault="00BB5D10" w:rsidP="00C475A4">
            <w:pPr>
              <w:jc w:val="center"/>
              <w:rPr>
                <w:rFonts w:asciiTheme="minorHAnsi" w:hAnsiTheme="minorHAnsi" w:cstheme="minorHAnsi"/>
                <w:sz w:val="20"/>
                <w:szCs w:val="20"/>
              </w:rPr>
            </w:pPr>
          </w:p>
        </w:tc>
      </w:tr>
      <w:tr w:rsidR="00E27CB4" w:rsidRPr="00FD2BF4" w14:paraId="3AAE8B05" w14:textId="77777777" w:rsidTr="642D6F54">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94E796D" w14:textId="09927683" w:rsidR="00E27CB4" w:rsidRPr="00070D0B" w:rsidRDefault="382D7D9C" w:rsidP="642D6F54">
            <w:pPr>
              <w:jc w:val="both"/>
              <w:rPr>
                <w:rFonts w:asciiTheme="minorHAnsi" w:hAnsiTheme="minorHAnsi"/>
                <w:sz w:val="20"/>
                <w:szCs w:val="20"/>
                <w:highlight w:val="yellow"/>
              </w:rPr>
            </w:pPr>
            <w:r w:rsidRPr="642D6F54">
              <w:rPr>
                <w:rFonts w:asciiTheme="minorHAnsi" w:hAnsiTheme="minorHAnsi"/>
                <w:sz w:val="20"/>
                <w:szCs w:val="20"/>
              </w:rPr>
              <w:t xml:space="preserve">For the packaging of </w:t>
            </w:r>
            <w:r w:rsidR="00760649" w:rsidRPr="642D6F54">
              <w:rPr>
                <w:rFonts w:asciiTheme="minorHAnsi" w:hAnsiTheme="minorHAnsi"/>
                <w:sz w:val="20"/>
                <w:szCs w:val="20"/>
              </w:rPr>
              <w:t>billet</w:t>
            </w:r>
            <w:r w:rsidRPr="642D6F54">
              <w:rPr>
                <w:rFonts w:asciiTheme="minorHAnsi" w:hAnsiTheme="minorHAnsi"/>
                <w:sz w:val="20"/>
                <w:szCs w:val="20"/>
              </w:rPr>
              <w:t>s according to the packaging instructions, see Annex</w:t>
            </w:r>
            <w:r w:rsidR="0A591154" w:rsidRPr="642D6F54">
              <w:rPr>
                <w:rFonts w:asciiTheme="minorHAnsi" w:hAnsiTheme="minorHAnsi"/>
                <w:sz w:val="20"/>
                <w:szCs w:val="20"/>
              </w:rPr>
              <w:t>_3_2_TS_Packing_instructions.pdf</w:t>
            </w:r>
          </w:p>
        </w:tc>
        <w:tc>
          <w:tcPr>
            <w:tcW w:w="1985" w:type="dxa"/>
            <w:tcBorders>
              <w:top w:val="single" w:sz="4" w:space="0" w:color="auto"/>
              <w:left w:val="nil"/>
              <w:bottom w:val="single" w:sz="4" w:space="0" w:color="auto"/>
              <w:right w:val="single" w:sz="4" w:space="0" w:color="auto"/>
            </w:tcBorders>
            <w:shd w:val="clear" w:color="auto" w:fill="auto"/>
          </w:tcPr>
          <w:p w14:paraId="2294F037" w14:textId="4B1AABFE" w:rsidR="00E27CB4" w:rsidRPr="00FD2BF4" w:rsidRDefault="00E27CB4"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6D02880" w14:textId="77777777" w:rsidR="00E27CB4" w:rsidRPr="00FD2BF4" w:rsidRDefault="00E27CB4" w:rsidP="00C475A4">
            <w:pPr>
              <w:jc w:val="center"/>
              <w:rPr>
                <w:rFonts w:asciiTheme="minorHAnsi" w:hAnsiTheme="minorHAnsi" w:cstheme="minorHAnsi"/>
                <w:sz w:val="20"/>
                <w:szCs w:val="20"/>
              </w:rPr>
            </w:pPr>
          </w:p>
        </w:tc>
      </w:tr>
    </w:tbl>
    <w:p w14:paraId="57095ED2" w14:textId="77777777" w:rsidR="00034F58" w:rsidRPr="00FD2BF4" w:rsidRDefault="00034F58" w:rsidP="00CC7C9E">
      <w:pPr>
        <w:spacing w:line="259" w:lineRule="auto"/>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352C9E" w:rsidRPr="00FD2BF4" w14:paraId="019FC5B3" w14:textId="77777777" w:rsidTr="05E588B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8D890" w14:textId="53BFDEC5"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Qualitative requirements for the final product</w:t>
            </w:r>
          </w:p>
        </w:tc>
        <w:tc>
          <w:tcPr>
            <w:tcW w:w="2409" w:type="dxa"/>
            <w:tcBorders>
              <w:top w:val="single" w:sz="4" w:space="0" w:color="auto"/>
              <w:left w:val="single" w:sz="4" w:space="0" w:color="auto"/>
              <w:bottom w:val="single" w:sz="4" w:space="0" w:color="auto"/>
              <w:right w:val="single" w:sz="4" w:space="0" w:color="auto"/>
            </w:tcBorders>
          </w:tcPr>
          <w:p w14:paraId="18B8B90C" w14:textId="77777777" w:rsidR="00352C9E" w:rsidRPr="00FD2BF4" w:rsidRDefault="00352C9E" w:rsidP="00C475A4">
            <w:pPr>
              <w:jc w:val="center"/>
              <w:rPr>
                <w:rFonts w:asciiTheme="minorHAnsi" w:hAnsiTheme="minorHAnsi" w:cstheme="minorHAnsi"/>
                <w:b/>
                <w:bCs/>
                <w:sz w:val="20"/>
                <w:szCs w:val="20"/>
              </w:rPr>
            </w:pPr>
          </w:p>
        </w:tc>
      </w:tr>
      <w:tr w:rsidR="00352C9E" w:rsidRPr="00FD2BF4" w14:paraId="204E21A6" w14:textId="77777777" w:rsidTr="05E588B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69700A50" w14:textId="77777777" w:rsidR="00352C9E" w:rsidRPr="00FD2BF4" w:rsidRDefault="00352C9E"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A48984D" w14:textId="77777777"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E077CDE" w14:textId="77777777"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52C9E" w:rsidRPr="00FD2BF4" w14:paraId="2B3CE414" w14:textId="77777777" w:rsidTr="05E588B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706D9E57" w14:textId="36A4ABF2" w:rsidR="00352C9E" w:rsidRPr="00FD2BF4" w:rsidRDefault="00244DC6" w:rsidP="00C475A4">
            <w:pPr>
              <w:jc w:val="both"/>
              <w:rPr>
                <w:rFonts w:asciiTheme="minorHAnsi" w:hAnsiTheme="minorHAnsi" w:cstheme="minorHAnsi"/>
                <w:sz w:val="20"/>
                <w:szCs w:val="20"/>
              </w:rPr>
            </w:pPr>
            <w:commentRangeStart w:id="83"/>
            <w:r>
              <w:rPr>
                <w:rFonts w:asciiTheme="minorHAnsi" w:hAnsiTheme="minorHAnsi"/>
                <w:sz w:val="20"/>
              </w:rPr>
              <w:t>According to Annex_3_1_TS_</w:t>
            </w:r>
            <w:r w:rsidR="00595142">
              <w:rPr>
                <w:rFonts w:asciiTheme="minorHAnsi" w:hAnsiTheme="minorHAnsi"/>
                <w:sz w:val="20"/>
              </w:rPr>
              <w:t>guaranteed_parameters_of_billets</w:t>
            </w:r>
            <w:commentRangeEnd w:id="83"/>
            <w:r w:rsidR="002C785B">
              <w:rPr>
                <w:rStyle w:val="Odkaznakoment"/>
              </w:rPr>
              <w:commentReference w:id="83"/>
            </w:r>
            <w:ins w:id="84" w:author="Autor">
              <w:r w:rsidR="005352A7">
                <w:rPr>
                  <w:rFonts w:asciiTheme="minorHAnsi" w:hAnsiTheme="minorHAnsi"/>
                  <w:sz w:val="20"/>
                </w:rPr>
                <w:t xml:space="preserve"> </w:t>
              </w:r>
              <w:r w:rsidR="00740C96">
                <w:rPr>
                  <w:rFonts w:asciiTheme="minorHAnsi" w:hAnsiTheme="minorHAnsi"/>
                  <w:sz w:val="20"/>
                </w:rPr>
                <w:t>–</w:t>
              </w:r>
              <w:r w:rsidR="005352A7">
                <w:rPr>
                  <w:rFonts w:asciiTheme="minorHAnsi" w:hAnsiTheme="minorHAnsi"/>
                  <w:sz w:val="20"/>
                </w:rPr>
                <w:t xml:space="preserve"> </w:t>
              </w:r>
              <w:r w:rsidR="00740C96">
                <w:rPr>
                  <w:rFonts w:asciiTheme="minorHAnsi" w:hAnsiTheme="minorHAnsi"/>
                  <w:sz w:val="20"/>
                </w:rPr>
                <w:t xml:space="preserve">only relevant </w:t>
              </w:r>
              <w:r w:rsidR="00591B4F">
                <w:rPr>
                  <w:rFonts w:asciiTheme="minorHAnsi" w:hAnsiTheme="minorHAnsi"/>
                  <w:sz w:val="20"/>
                </w:rPr>
                <w:t>chapters</w:t>
              </w:r>
              <w:r w:rsidR="00D11B47">
                <w:rPr>
                  <w:rFonts w:asciiTheme="minorHAnsi" w:hAnsiTheme="minorHAnsi"/>
                  <w:sz w:val="20"/>
                </w:rPr>
                <w:t xml:space="preserve">, according to </w:t>
              </w:r>
              <w:r w:rsidR="00D21300">
                <w:rPr>
                  <w:rFonts w:asciiTheme="minorHAnsi" w:hAnsiTheme="minorHAnsi"/>
                  <w:sz w:val="20"/>
                </w:rPr>
                <w:t>Explanation</w:t>
              </w:r>
              <w:r w:rsidR="00D43C15">
                <w:rPr>
                  <w:rFonts w:asciiTheme="minorHAnsi" w:hAnsiTheme="minorHAnsi"/>
                  <w:sz w:val="20"/>
                </w:rPr>
                <w:t>_of_the_Tender_documentation</w:t>
              </w:r>
              <w:r w:rsidR="00C472D0">
                <w:rPr>
                  <w:rFonts w:asciiTheme="minorHAnsi" w:hAnsiTheme="minorHAnsi"/>
                  <w:sz w:val="20"/>
                </w:rPr>
                <w:t>_N.2</w:t>
              </w:r>
              <w:r w:rsidR="00CA17A9">
                <w:rPr>
                  <w:rFonts w:asciiTheme="minorHAnsi" w:hAnsiTheme="minorHAnsi"/>
                  <w:sz w:val="20"/>
                </w:rPr>
                <w:t>_REV02</w:t>
              </w:r>
            </w:ins>
          </w:p>
        </w:tc>
        <w:tc>
          <w:tcPr>
            <w:tcW w:w="1985" w:type="dxa"/>
            <w:tcBorders>
              <w:top w:val="nil"/>
              <w:left w:val="nil"/>
              <w:bottom w:val="single" w:sz="4" w:space="0" w:color="auto"/>
              <w:right w:val="single" w:sz="4" w:space="0" w:color="auto"/>
            </w:tcBorders>
            <w:shd w:val="clear" w:color="auto" w:fill="auto"/>
            <w:hideMark/>
          </w:tcPr>
          <w:p w14:paraId="386062EC" w14:textId="77777777" w:rsidR="00352C9E" w:rsidRPr="00FD2BF4" w:rsidRDefault="00352C9E"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4BFC030" w14:textId="77777777" w:rsidR="00352C9E" w:rsidRPr="00FD2BF4" w:rsidRDefault="00352C9E" w:rsidP="00C475A4">
            <w:pPr>
              <w:jc w:val="center"/>
              <w:rPr>
                <w:rFonts w:asciiTheme="minorHAnsi" w:hAnsiTheme="minorHAnsi" w:cstheme="minorHAnsi"/>
                <w:sz w:val="20"/>
                <w:szCs w:val="20"/>
              </w:rPr>
            </w:pPr>
          </w:p>
        </w:tc>
      </w:tr>
    </w:tbl>
    <w:p w14:paraId="0C2B439A" w14:textId="77777777" w:rsidR="00252F1C" w:rsidRPr="00FD2BF4" w:rsidRDefault="00252F1C" w:rsidP="00C475A4">
      <w:pPr>
        <w:jc w:val="both"/>
        <w:rPr>
          <w:rFonts w:asciiTheme="minorHAnsi" w:hAnsiTheme="minorHAnsi" w:cstheme="minorHAnsi"/>
          <w:sz w:val="20"/>
          <w:szCs w:val="20"/>
        </w:rPr>
      </w:pPr>
    </w:p>
    <w:p w14:paraId="70A28F59" w14:textId="77777777" w:rsidR="00034F58" w:rsidRPr="00FD2BF4" w:rsidRDefault="00034F58"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82"/>
        <w:gridCol w:w="1985"/>
        <w:gridCol w:w="2437"/>
      </w:tblGrid>
      <w:tr w:rsidR="00B16E8F" w:rsidRPr="00FD2BF4" w14:paraId="6EDB64C8" w14:textId="77777777" w:rsidTr="71A092BE">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D9DC9"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Control system</w:t>
            </w:r>
          </w:p>
        </w:tc>
        <w:tc>
          <w:tcPr>
            <w:tcW w:w="2437" w:type="dxa"/>
            <w:tcBorders>
              <w:top w:val="single" w:sz="4" w:space="0" w:color="auto"/>
              <w:left w:val="single" w:sz="4" w:space="0" w:color="auto"/>
              <w:bottom w:val="single" w:sz="4" w:space="0" w:color="auto"/>
              <w:right w:val="single" w:sz="4" w:space="0" w:color="auto"/>
            </w:tcBorders>
          </w:tcPr>
          <w:p w14:paraId="4CEB02E8" w14:textId="77777777" w:rsidR="00B16E8F" w:rsidRPr="00FD2BF4" w:rsidRDefault="00B16E8F" w:rsidP="00C475A4">
            <w:pPr>
              <w:jc w:val="center"/>
              <w:rPr>
                <w:rFonts w:asciiTheme="minorHAnsi" w:hAnsiTheme="minorHAnsi" w:cstheme="minorHAnsi"/>
                <w:b/>
                <w:bCs/>
                <w:sz w:val="20"/>
                <w:szCs w:val="20"/>
              </w:rPr>
            </w:pPr>
          </w:p>
        </w:tc>
      </w:tr>
      <w:tr w:rsidR="00B16E8F" w:rsidRPr="00FD2BF4" w14:paraId="2BB33034" w14:textId="77777777" w:rsidTr="71A092BE">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71B63913" w14:textId="77777777" w:rsidR="00B16E8F" w:rsidRPr="00FD2BF4" w:rsidRDefault="00B16E8F"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6B887CF"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37" w:type="dxa"/>
            <w:tcBorders>
              <w:top w:val="nil"/>
              <w:left w:val="nil"/>
              <w:bottom w:val="single" w:sz="4" w:space="0" w:color="auto"/>
              <w:right w:val="single" w:sz="4" w:space="0" w:color="auto"/>
            </w:tcBorders>
          </w:tcPr>
          <w:p w14:paraId="203EFE6C"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6E8F" w:rsidRPr="00FD2BF4" w14:paraId="7B8DE62E"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44D12DC" w14:textId="77777777"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At least 30% of free CPU resources</w:t>
            </w:r>
          </w:p>
        </w:tc>
        <w:tc>
          <w:tcPr>
            <w:tcW w:w="1985" w:type="dxa"/>
            <w:tcBorders>
              <w:top w:val="nil"/>
              <w:left w:val="nil"/>
              <w:bottom w:val="single" w:sz="4" w:space="0" w:color="auto"/>
              <w:right w:val="single" w:sz="4" w:space="0" w:color="auto"/>
            </w:tcBorders>
            <w:shd w:val="clear" w:color="auto" w:fill="auto"/>
          </w:tcPr>
          <w:p w14:paraId="6BD93ED6"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84C8B6F" w14:textId="77777777" w:rsidR="00B16E8F" w:rsidRPr="00FD2BF4" w:rsidRDefault="00B16E8F" w:rsidP="00C475A4">
            <w:pPr>
              <w:jc w:val="center"/>
              <w:rPr>
                <w:rFonts w:asciiTheme="minorHAnsi" w:hAnsiTheme="minorHAnsi" w:cstheme="minorHAnsi"/>
                <w:sz w:val="20"/>
                <w:szCs w:val="20"/>
              </w:rPr>
            </w:pPr>
          </w:p>
        </w:tc>
      </w:tr>
      <w:tr w:rsidR="00B16E8F" w:rsidRPr="00FD2BF4" w14:paraId="262D8674"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C47025" w14:textId="77777777" w:rsidR="00B16E8F" w:rsidRPr="00FD2BF4" w:rsidRDefault="00B16E8F" w:rsidP="00C475A4">
            <w:pPr>
              <w:jc w:val="both"/>
              <w:rPr>
                <w:rFonts w:asciiTheme="minorHAnsi" w:hAnsiTheme="minorHAnsi" w:cstheme="minorHAnsi"/>
                <w:sz w:val="20"/>
                <w:szCs w:val="20"/>
              </w:rPr>
            </w:pPr>
            <w:commentRangeStart w:id="85"/>
            <w:r w:rsidRPr="00FD2BF4">
              <w:rPr>
                <w:rFonts w:asciiTheme="minorHAnsi" w:hAnsiTheme="minorHAnsi"/>
                <w:sz w:val="20"/>
              </w:rPr>
              <w:t>Remote control</w:t>
            </w:r>
            <w:commentRangeEnd w:id="85"/>
            <w:r w:rsidR="00D173FE">
              <w:rPr>
                <w:rStyle w:val="Odkaznakoment"/>
              </w:rPr>
              <w:commentReference w:id="85"/>
            </w:r>
          </w:p>
        </w:tc>
        <w:tc>
          <w:tcPr>
            <w:tcW w:w="1985" w:type="dxa"/>
            <w:tcBorders>
              <w:top w:val="nil"/>
              <w:left w:val="nil"/>
              <w:bottom w:val="single" w:sz="4" w:space="0" w:color="auto"/>
              <w:right w:val="single" w:sz="4" w:space="0" w:color="auto"/>
            </w:tcBorders>
            <w:shd w:val="clear" w:color="auto" w:fill="auto"/>
          </w:tcPr>
          <w:p w14:paraId="440EF19D"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C57FA64" w14:textId="77777777" w:rsidR="00B16E8F" w:rsidRPr="00FD2BF4" w:rsidRDefault="00B16E8F" w:rsidP="00C475A4">
            <w:pPr>
              <w:jc w:val="center"/>
              <w:rPr>
                <w:rFonts w:asciiTheme="minorHAnsi" w:hAnsiTheme="minorHAnsi" w:cstheme="minorHAnsi"/>
                <w:sz w:val="20"/>
                <w:szCs w:val="20"/>
              </w:rPr>
            </w:pPr>
          </w:p>
        </w:tc>
      </w:tr>
      <w:tr w:rsidR="00FE40F6" w:rsidRPr="00FD2BF4" w14:paraId="6C774FD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09106D8" w14:textId="4A7E9E0E" w:rsidR="00FE40F6" w:rsidRPr="00FD2BF4" w:rsidRDefault="00FE40F6" w:rsidP="00C475A4">
            <w:pPr>
              <w:jc w:val="both"/>
              <w:rPr>
                <w:rFonts w:asciiTheme="minorHAnsi" w:hAnsiTheme="minorHAnsi" w:cstheme="minorHAnsi"/>
                <w:sz w:val="20"/>
                <w:szCs w:val="20"/>
              </w:rPr>
            </w:pPr>
            <w:commentRangeStart w:id="86"/>
            <w:r w:rsidRPr="00FD2BF4">
              <w:rPr>
                <w:rFonts w:asciiTheme="minorHAnsi" w:hAnsiTheme="minorHAnsi"/>
                <w:sz w:val="20"/>
              </w:rPr>
              <w:t>History of trends for a period of 3 months</w:t>
            </w:r>
            <w:commentRangeEnd w:id="86"/>
            <w:r w:rsidR="00E67D9C">
              <w:rPr>
                <w:rStyle w:val="Odkaznakoment"/>
              </w:rPr>
              <w:commentReference w:id="86"/>
            </w:r>
          </w:p>
        </w:tc>
        <w:tc>
          <w:tcPr>
            <w:tcW w:w="1985" w:type="dxa"/>
            <w:tcBorders>
              <w:top w:val="nil"/>
              <w:left w:val="nil"/>
              <w:bottom w:val="single" w:sz="4" w:space="0" w:color="auto"/>
              <w:right w:val="single" w:sz="4" w:space="0" w:color="auto"/>
            </w:tcBorders>
            <w:shd w:val="clear" w:color="auto" w:fill="auto"/>
          </w:tcPr>
          <w:p w14:paraId="66C0639C" w14:textId="16B412F0" w:rsidR="00FE40F6" w:rsidRPr="00FD2BF4" w:rsidRDefault="00FE40F6"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7DBA3B06" w14:textId="77777777" w:rsidR="00FE40F6" w:rsidRPr="00FD2BF4" w:rsidRDefault="00FE40F6" w:rsidP="00C475A4">
            <w:pPr>
              <w:jc w:val="center"/>
              <w:rPr>
                <w:rFonts w:asciiTheme="minorHAnsi" w:hAnsiTheme="minorHAnsi" w:cstheme="minorHAnsi"/>
                <w:sz w:val="20"/>
                <w:szCs w:val="20"/>
              </w:rPr>
            </w:pPr>
          </w:p>
        </w:tc>
      </w:tr>
      <w:tr w:rsidR="00013328" w:rsidRPr="00FD2BF4" w14:paraId="0706734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56FEA7E" w14:textId="7EB9C726" w:rsidR="00013328" w:rsidRPr="00FD2BF4" w:rsidRDefault="00013328" w:rsidP="00C475A4">
            <w:pPr>
              <w:jc w:val="both"/>
              <w:rPr>
                <w:rFonts w:asciiTheme="minorHAnsi" w:hAnsiTheme="minorHAnsi" w:cstheme="minorHAnsi"/>
                <w:sz w:val="20"/>
                <w:szCs w:val="20"/>
              </w:rPr>
            </w:pPr>
            <w:commentRangeStart w:id="87"/>
            <w:r w:rsidRPr="00FD2BF4">
              <w:rPr>
                <w:rFonts w:asciiTheme="minorHAnsi" w:hAnsiTheme="minorHAnsi"/>
                <w:sz w:val="20"/>
              </w:rPr>
              <w:t>History of alarms for a period of 3 months</w:t>
            </w:r>
            <w:commentRangeEnd w:id="87"/>
            <w:r w:rsidR="00E67D9C">
              <w:rPr>
                <w:rStyle w:val="Odkaznakoment"/>
              </w:rPr>
              <w:commentReference w:id="87"/>
            </w:r>
          </w:p>
        </w:tc>
        <w:tc>
          <w:tcPr>
            <w:tcW w:w="1985" w:type="dxa"/>
            <w:tcBorders>
              <w:top w:val="nil"/>
              <w:left w:val="nil"/>
              <w:bottom w:val="single" w:sz="4" w:space="0" w:color="auto"/>
              <w:right w:val="single" w:sz="4" w:space="0" w:color="auto"/>
            </w:tcBorders>
            <w:shd w:val="clear" w:color="auto" w:fill="auto"/>
          </w:tcPr>
          <w:p w14:paraId="7183C939" w14:textId="15473544"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CB8DA9" w14:textId="77777777" w:rsidR="00013328" w:rsidRPr="00FD2BF4" w:rsidRDefault="00013328" w:rsidP="00C475A4">
            <w:pPr>
              <w:jc w:val="center"/>
              <w:rPr>
                <w:rFonts w:asciiTheme="minorHAnsi" w:hAnsiTheme="minorHAnsi" w:cstheme="minorHAnsi"/>
                <w:sz w:val="20"/>
                <w:szCs w:val="20"/>
              </w:rPr>
            </w:pPr>
          </w:p>
        </w:tc>
      </w:tr>
      <w:tr w:rsidR="00013328" w:rsidRPr="00FD2BF4" w14:paraId="6DFB0843"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74A00C0" w14:textId="4A275CE0" w:rsidR="00013328" w:rsidRPr="00FD2BF4" w:rsidRDefault="00013328" w:rsidP="00C475A4">
            <w:pPr>
              <w:jc w:val="both"/>
              <w:rPr>
                <w:rFonts w:asciiTheme="minorHAnsi" w:hAnsiTheme="minorHAnsi" w:cstheme="minorHAnsi"/>
                <w:sz w:val="20"/>
                <w:szCs w:val="20"/>
              </w:rPr>
            </w:pPr>
            <w:commentRangeStart w:id="88"/>
            <w:r w:rsidRPr="00FD2BF4">
              <w:rPr>
                <w:rFonts w:asciiTheme="minorHAnsi" w:hAnsiTheme="minorHAnsi"/>
                <w:sz w:val="20"/>
              </w:rPr>
              <w:t>Uniform graphical visualisation of all control panels</w:t>
            </w:r>
            <w:commentRangeEnd w:id="88"/>
            <w:r w:rsidR="008B4642">
              <w:rPr>
                <w:rStyle w:val="Odkaznakoment"/>
              </w:rPr>
              <w:commentReference w:id="88"/>
            </w:r>
          </w:p>
        </w:tc>
        <w:tc>
          <w:tcPr>
            <w:tcW w:w="1985" w:type="dxa"/>
            <w:tcBorders>
              <w:top w:val="nil"/>
              <w:left w:val="nil"/>
              <w:bottom w:val="single" w:sz="4" w:space="0" w:color="auto"/>
              <w:right w:val="single" w:sz="4" w:space="0" w:color="auto"/>
            </w:tcBorders>
            <w:shd w:val="clear" w:color="auto" w:fill="auto"/>
          </w:tcPr>
          <w:p w14:paraId="7D0BAEF3" w14:textId="67D32E65"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44438967" w14:textId="77777777" w:rsidR="00013328" w:rsidRPr="00FD2BF4" w:rsidRDefault="00013328" w:rsidP="00C475A4">
            <w:pPr>
              <w:jc w:val="center"/>
              <w:rPr>
                <w:rFonts w:asciiTheme="minorHAnsi" w:hAnsiTheme="minorHAnsi" w:cstheme="minorHAnsi"/>
                <w:sz w:val="20"/>
                <w:szCs w:val="20"/>
              </w:rPr>
            </w:pPr>
          </w:p>
        </w:tc>
      </w:tr>
      <w:tr w:rsidR="00A72FC9" w:rsidRPr="00FD2BF4" w:rsidDel="000D51A1" w14:paraId="3570B207" w14:textId="73D08810" w:rsidTr="71A092BE">
        <w:trPr>
          <w:trHeight w:val="255"/>
          <w:del w:id="89" w:author="Autor"/>
        </w:trPr>
        <w:tc>
          <w:tcPr>
            <w:tcW w:w="5882" w:type="dxa"/>
            <w:tcBorders>
              <w:top w:val="nil"/>
              <w:left w:val="single" w:sz="4" w:space="0" w:color="auto"/>
              <w:bottom w:val="single" w:sz="4" w:space="0" w:color="auto"/>
              <w:right w:val="single" w:sz="4" w:space="0" w:color="auto"/>
            </w:tcBorders>
            <w:shd w:val="clear" w:color="auto" w:fill="auto"/>
            <w:vAlign w:val="center"/>
          </w:tcPr>
          <w:p w14:paraId="2208D234" w14:textId="766B999D" w:rsidR="00A72FC9" w:rsidRPr="00FD2BF4" w:rsidDel="000D51A1" w:rsidRDefault="00A72FC9" w:rsidP="00C475A4">
            <w:pPr>
              <w:jc w:val="both"/>
              <w:rPr>
                <w:del w:id="90" w:author="Autor"/>
                <w:rFonts w:asciiTheme="minorHAnsi" w:hAnsiTheme="minorHAnsi"/>
                <w:sz w:val="20"/>
              </w:rPr>
            </w:pPr>
            <w:commentRangeStart w:id="91"/>
            <w:del w:id="92" w:author="Autor">
              <w:r w:rsidDel="000D51A1">
                <w:rPr>
                  <w:rFonts w:asciiTheme="minorHAnsi" w:hAnsiTheme="minorHAnsi"/>
                  <w:sz w:val="20"/>
                </w:rPr>
                <w:delText>Integration of furnaces</w:delText>
              </w:r>
              <w:commentRangeEnd w:id="91"/>
              <w:r w:rsidR="000D51A1" w:rsidDel="000D51A1">
                <w:rPr>
                  <w:rStyle w:val="Odkaznakoment"/>
                </w:rPr>
                <w:commentReference w:id="91"/>
              </w:r>
            </w:del>
          </w:p>
        </w:tc>
        <w:tc>
          <w:tcPr>
            <w:tcW w:w="1985" w:type="dxa"/>
            <w:tcBorders>
              <w:top w:val="nil"/>
              <w:left w:val="nil"/>
              <w:bottom w:val="single" w:sz="4" w:space="0" w:color="auto"/>
              <w:right w:val="single" w:sz="4" w:space="0" w:color="auto"/>
            </w:tcBorders>
            <w:shd w:val="clear" w:color="auto" w:fill="auto"/>
          </w:tcPr>
          <w:p w14:paraId="4774D268" w14:textId="6696D287" w:rsidR="00A72FC9" w:rsidRPr="00FD2BF4" w:rsidDel="000D51A1" w:rsidRDefault="00A72FC9" w:rsidP="00C475A4">
            <w:pPr>
              <w:jc w:val="center"/>
              <w:rPr>
                <w:del w:id="93" w:author="Autor"/>
                <w:rFonts w:asciiTheme="minorHAnsi" w:hAnsiTheme="minorHAnsi"/>
                <w:sz w:val="20"/>
              </w:rPr>
            </w:pPr>
            <w:del w:id="94" w:author="Autor">
              <w:r w:rsidRPr="00FD2BF4" w:rsidDel="000D51A1">
                <w:rPr>
                  <w:rFonts w:asciiTheme="minorHAnsi" w:hAnsiTheme="minorHAnsi"/>
                  <w:sz w:val="20"/>
                </w:rPr>
                <w:delText xml:space="preserve">YES </w:delText>
              </w:r>
              <w:r w:rsidRPr="00FD2BF4" w:rsidDel="000D51A1">
                <w:rPr>
                  <w:rFonts w:asciiTheme="minorHAnsi" w:hAnsiTheme="minorHAnsi" w:cstheme="minorHAnsi"/>
                  <w:sz w:val="20"/>
                </w:rPr>
                <w:fldChar w:fldCharType="begin">
                  <w:ffData>
                    <w:name w:val=""/>
                    <w:enabled/>
                    <w:calcOnExit w:val="0"/>
                    <w:checkBox>
                      <w:sizeAuto/>
                      <w:default w:val="0"/>
                    </w:checkBox>
                  </w:ffData>
                </w:fldChar>
              </w:r>
              <w:r w:rsidRPr="00FD2BF4" w:rsidDel="000D51A1">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0D51A1">
                <w:rPr>
                  <w:rFonts w:asciiTheme="minorHAnsi" w:hAnsiTheme="minorHAnsi" w:cstheme="minorHAnsi"/>
                  <w:sz w:val="20"/>
                </w:rPr>
                <w:fldChar w:fldCharType="end"/>
              </w:r>
              <w:r w:rsidRPr="00FD2BF4" w:rsidDel="000D51A1">
                <w:rPr>
                  <w:rFonts w:asciiTheme="minorHAnsi" w:hAnsiTheme="minorHAnsi"/>
                  <w:sz w:val="20"/>
                </w:rPr>
                <w:delText xml:space="preserve">/ NO </w:delText>
              </w:r>
              <w:r w:rsidRPr="00FD2BF4" w:rsidDel="000D51A1">
                <w:rPr>
                  <w:rFonts w:asciiTheme="minorHAnsi" w:hAnsiTheme="minorHAnsi" w:cstheme="minorHAnsi"/>
                  <w:sz w:val="20"/>
                </w:rPr>
                <w:fldChar w:fldCharType="begin">
                  <w:ffData>
                    <w:name w:val=""/>
                    <w:enabled/>
                    <w:calcOnExit w:val="0"/>
                    <w:checkBox>
                      <w:sizeAuto/>
                      <w:default w:val="0"/>
                    </w:checkBox>
                  </w:ffData>
                </w:fldChar>
              </w:r>
              <w:r w:rsidRPr="00FD2BF4" w:rsidDel="000D51A1">
                <w:rPr>
                  <w:rFonts w:asciiTheme="minorHAnsi" w:hAnsiTheme="minorHAnsi" w:cstheme="minorHAnsi"/>
                  <w:sz w:val="20"/>
                </w:rPr>
                <w:delInstrText xml:space="preserve"> FORMCHECKBOX </w:del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sidDel="000D51A1">
                <w:rPr>
                  <w:rFonts w:asciiTheme="minorHAnsi" w:hAnsiTheme="minorHAnsi" w:cstheme="minorHAnsi"/>
                  <w:sz w:val="20"/>
                </w:rPr>
                <w:fldChar w:fldCharType="end"/>
              </w:r>
            </w:del>
          </w:p>
        </w:tc>
        <w:tc>
          <w:tcPr>
            <w:tcW w:w="2437" w:type="dxa"/>
            <w:tcBorders>
              <w:top w:val="nil"/>
              <w:left w:val="nil"/>
              <w:bottom w:val="single" w:sz="4" w:space="0" w:color="auto"/>
              <w:right w:val="single" w:sz="4" w:space="0" w:color="auto"/>
            </w:tcBorders>
          </w:tcPr>
          <w:p w14:paraId="67B8BE7D" w14:textId="431766D3" w:rsidR="00A72FC9" w:rsidRPr="00FD2BF4" w:rsidDel="000D51A1" w:rsidRDefault="00A72FC9" w:rsidP="00C475A4">
            <w:pPr>
              <w:jc w:val="center"/>
              <w:rPr>
                <w:del w:id="95" w:author="Autor"/>
                <w:rFonts w:asciiTheme="minorHAnsi" w:hAnsiTheme="minorHAnsi" w:cstheme="minorHAnsi"/>
                <w:sz w:val="20"/>
                <w:szCs w:val="20"/>
              </w:rPr>
            </w:pPr>
          </w:p>
        </w:tc>
      </w:tr>
      <w:tr w:rsidR="00013328" w:rsidRPr="00FD2BF4" w14:paraId="266952E8"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8BC57D" w14:textId="2755B85F" w:rsidR="00013328" w:rsidRPr="00FD2BF4" w:rsidRDefault="00013328" w:rsidP="00C475A4">
            <w:pPr>
              <w:jc w:val="both"/>
              <w:rPr>
                <w:rFonts w:asciiTheme="minorHAnsi" w:hAnsiTheme="minorHAnsi" w:cstheme="minorHAnsi"/>
                <w:sz w:val="20"/>
                <w:szCs w:val="20"/>
              </w:rPr>
            </w:pPr>
            <w:commentRangeStart w:id="96"/>
            <w:r w:rsidRPr="00FD2BF4">
              <w:rPr>
                <w:rFonts w:asciiTheme="minorHAnsi" w:hAnsiTheme="minorHAnsi"/>
                <w:sz w:val="20"/>
              </w:rPr>
              <w:t>Compatibility with master systems and following technologies</w:t>
            </w:r>
            <w:commentRangeEnd w:id="96"/>
            <w:r w:rsidR="00EB74D6">
              <w:rPr>
                <w:rStyle w:val="Odkaznakoment"/>
              </w:rPr>
              <w:commentReference w:id="96"/>
            </w:r>
            <w:ins w:id="97" w:author="Autor">
              <w:r w:rsidR="00F6446B">
                <w:rPr>
                  <w:rFonts w:asciiTheme="minorHAnsi" w:hAnsiTheme="minorHAnsi"/>
                  <w:sz w:val="20"/>
                </w:rPr>
                <w:t xml:space="preserve"> – according </w:t>
              </w:r>
              <w:r w:rsidR="00D24AC4" w:rsidRPr="00473D53">
                <w:rPr>
                  <w:rFonts w:asciiTheme="minorHAnsi" w:hAnsiTheme="minorHAnsi"/>
                  <w:sz w:val="20"/>
                  <w:rPrChange w:id="98" w:author="Autor">
                    <w:rPr>
                      <w:rFonts w:cstheme="minorHAnsi"/>
                      <w:sz w:val="20"/>
                      <w:szCs w:val="20"/>
                    </w:rPr>
                  </w:rPrChange>
                </w:rPr>
                <w:t xml:space="preserve">Figure 3 - SW/HW </w:t>
              </w:r>
              <w:r w:rsidR="00D24AC4" w:rsidRPr="00473D53">
                <w:rPr>
                  <w:rFonts w:asciiTheme="minorHAnsi" w:hAnsiTheme="minorHAnsi"/>
                  <w:sz w:val="20"/>
                  <w:rPrChange w:id="99" w:author="Autor">
                    <w:rPr/>
                  </w:rPrChange>
                </w:rPr>
                <w:t xml:space="preserve"> </w:t>
              </w:r>
              <w:r w:rsidR="00D24AC4" w:rsidRPr="00473D53">
                <w:rPr>
                  <w:rFonts w:asciiTheme="minorHAnsi" w:hAnsiTheme="minorHAnsi"/>
                  <w:sz w:val="20"/>
                  <w:rPrChange w:id="100" w:author="Autor">
                    <w:rPr>
                      <w:rFonts w:cstheme="minorHAnsi"/>
                      <w:sz w:val="20"/>
                      <w:szCs w:val="20"/>
                    </w:rPr>
                  </w:rPrChange>
                </w:rPr>
                <w:t>interface block diagram in the Annex_3_TD</w:t>
              </w:r>
              <w:r w:rsidR="00F6446B">
                <w:rPr>
                  <w:rFonts w:asciiTheme="minorHAnsi" w:hAnsiTheme="minorHAnsi"/>
                  <w:sz w:val="20"/>
                </w:rPr>
                <w:t xml:space="preserve"> </w:t>
              </w:r>
            </w:ins>
          </w:p>
        </w:tc>
        <w:tc>
          <w:tcPr>
            <w:tcW w:w="1985" w:type="dxa"/>
            <w:tcBorders>
              <w:top w:val="nil"/>
              <w:left w:val="nil"/>
              <w:bottom w:val="single" w:sz="4" w:space="0" w:color="auto"/>
              <w:right w:val="single" w:sz="4" w:space="0" w:color="auto"/>
            </w:tcBorders>
            <w:shd w:val="clear" w:color="auto" w:fill="auto"/>
          </w:tcPr>
          <w:p w14:paraId="7C2432D5" w14:textId="77777777"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13BF2133" w14:textId="77777777" w:rsidR="00013328" w:rsidRPr="00FD2BF4" w:rsidRDefault="00013328" w:rsidP="00C475A4">
            <w:pPr>
              <w:jc w:val="center"/>
              <w:rPr>
                <w:rFonts w:asciiTheme="minorHAnsi" w:hAnsiTheme="minorHAnsi" w:cstheme="minorHAnsi"/>
                <w:sz w:val="20"/>
                <w:szCs w:val="20"/>
              </w:rPr>
            </w:pPr>
          </w:p>
        </w:tc>
      </w:tr>
    </w:tbl>
    <w:p w14:paraId="44E66672" w14:textId="77777777" w:rsidR="00252F1C" w:rsidRDefault="00252F1C"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98"/>
        <w:gridCol w:w="1990"/>
        <w:gridCol w:w="2416"/>
      </w:tblGrid>
      <w:tr w:rsidR="003A1892" w:rsidRPr="00FD2BF4" w14:paraId="110ADEF9" w14:textId="77777777" w:rsidTr="35BC6799">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33BDE"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Other</w:t>
            </w:r>
          </w:p>
        </w:tc>
        <w:tc>
          <w:tcPr>
            <w:tcW w:w="2409" w:type="dxa"/>
            <w:tcBorders>
              <w:top w:val="single" w:sz="4" w:space="0" w:color="auto"/>
              <w:left w:val="single" w:sz="4" w:space="0" w:color="auto"/>
              <w:bottom w:val="single" w:sz="4" w:space="0" w:color="auto"/>
              <w:right w:val="single" w:sz="4" w:space="0" w:color="auto"/>
            </w:tcBorders>
          </w:tcPr>
          <w:p w14:paraId="061C919D" w14:textId="77777777" w:rsidR="003A1892" w:rsidRPr="00FD2BF4" w:rsidRDefault="003A1892">
            <w:pPr>
              <w:jc w:val="center"/>
              <w:rPr>
                <w:rFonts w:asciiTheme="minorHAnsi" w:hAnsiTheme="minorHAnsi" w:cstheme="minorHAnsi"/>
                <w:b/>
                <w:bCs/>
                <w:sz w:val="20"/>
                <w:szCs w:val="20"/>
              </w:rPr>
            </w:pPr>
          </w:p>
        </w:tc>
      </w:tr>
      <w:tr w:rsidR="003A1892" w:rsidRPr="00FD2BF4" w14:paraId="73A11DBB" w14:textId="77777777" w:rsidTr="35BC6799">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6918AD01" w14:textId="77777777" w:rsidR="003A1892" w:rsidRPr="00FD2BF4" w:rsidRDefault="003A1892">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2B1E231"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2D3F620B"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A1892" w:rsidRPr="00FD2BF4" w14:paraId="43381361"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6FE71B1" w14:textId="11B45CCA" w:rsidR="003A1892" w:rsidRPr="00320DE6" w:rsidRDefault="003A1892">
            <w:pPr>
              <w:jc w:val="both"/>
              <w:rPr>
                <w:rFonts w:asciiTheme="minorHAnsi" w:hAnsiTheme="minorHAnsi"/>
                <w:sz w:val="20"/>
              </w:rPr>
            </w:pPr>
            <w:commentRangeStart w:id="101"/>
            <w:r w:rsidRPr="00FD2BF4">
              <w:rPr>
                <w:rFonts w:asciiTheme="minorHAnsi" w:hAnsiTheme="minorHAnsi"/>
                <w:sz w:val="20"/>
              </w:rPr>
              <w:t>Number of casting line operators</w:t>
            </w:r>
            <w:ins w:id="102" w:author="Autor">
              <w:r w:rsidR="004F4064">
                <w:rPr>
                  <w:rFonts w:asciiTheme="minorHAnsi" w:hAnsiTheme="minorHAnsi"/>
                  <w:sz w:val="20"/>
                </w:rPr>
                <w:t xml:space="preserve"> during standard casti</w:t>
              </w:r>
              <w:r w:rsidR="00AC028D">
                <w:rPr>
                  <w:rFonts w:asciiTheme="minorHAnsi" w:hAnsiTheme="minorHAnsi"/>
                  <w:sz w:val="20"/>
                </w:rPr>
                <w:t>ng</w:t>
              </w:r>
            </w:ins>
            <w:r w:rsidRPr="00FD2BF4">
              <w:rPr>
                <w:rFonts w:asciiTheme="minorHAnsi" w:hAnsiTheme="minorHAnsi"/>
                <w:sz w:val="20"/>
              </w:rPr>
              <w:t xml:space="preserve"> – max. </w:t>
            </w:r>
            <w:r>
              <w:rPr>
                <w:rFonts w:asciiTheme="minorHAnsi" w:hAnsiTheme="minorHAnsi"/>
                <w:sz w:val="20"/>
              </w:rPr>
              <w:t>5</w:t>
            </w:r>
            <w:r w:rsidRPr="00FD2BF4">
              <w:rPr>
                <w:rFonts w:asciiTheme="minorHAnsi" w:hAnsiTheme="minorHAnsi"/>
                <w:sz w:val="20"/>
              </w:rPr>
              <w:t xml:space="preserve"> operators</w:t>
            </w:r>
            <w:r>
              <w:rPr>
                <w:rFonts w:asciiTheme="minorHAnsi" w:hAnsiTheme="minorHAnsi"/>
                <w:sz w:val="20"/>
              </w:rPr>
              <w:t>, including preparation of</w:t>
            </w:r>
            <w:r w:rsidR="00791302">
              <w:rPr>
                <w:rFonts w:asciiTheme="minorHAnsi" w:hAnsiTheme="minorHAnsi"/>
                <w:sz w:val="20"/>
              </w:rPr>
              <w:t xml:space="preserve"> moulds</w:t>
            </w:r>
            <w:commentRangeEnd w:id="101"/>
            <w:r w:rsidR="00266CA9">
              <w:rPr>
                <w:rStyle w:val="Odkaznakoment"/>
              </w:rPr>
              <w:commentReference w:id="101"/>
            </w:r>
          </w:p>
        </w:tc>
        <w:tc>
          <w:tcPr>
            <w:tcW w:w="1985" w:type="dxa"/>
            <w:tcBorders>
              <w:top w:val="single" w:sz="4" w:space="0" w:color="auto"/>
              <w:left w:val="nil"/>
              <w:bottom w:val="single" w:sz="4" w:space="0" w:color="auto"/>
              <w:right w:val="single" w:sz="4" w:space="0" w:color="auto"/>
            </w:tcBorders>
            <w:shd w:val="clear" w:color="auto" w:fill="auto"/>
          </w:tcPr>
          <w:p w14:paraId="6A5C565C"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369F710" w14:textId="77777777" w:rsidR="003A1892" w:rsidRPr="00FD2BF4" w:rsidRDefault="003A1892">
            <w:pPr>
              <w:jc w:val="center"/>
              <w:rPr>
                <w:rFonts w:asciiTheme="minorHAnsi" w:hAnsiTheme="minorHAnsi" w:cstheme="minorHAnsi"/>
                <w:sz w:val="20"/>
                <w:szCs w:val="20"/>
              </w:rPr>
            </w:pPr>
          </w:p>
        </w:tc>
      </w:tr>
      <w:tr w:rsidR="003A1892" w:rsidRPr="00FD2BF4" w14:paraId="65E31202"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94C3FBC" w14:textId="57B271D9" w:rsidR="003A1892" w:rsidRPr="00FD2BF4" w:rsidRDefault="003A1892">
            <w:pPr>
              <w:jc w:val="both"/>
              <w:rPr>
                <w:rFonts w:asciiTheme="minorHAnsi" w:hAnsiTheme="minorHAnsi" w:cstheme="minorHAnsi"/>
                <w:sz w:val="20"/>
                <w:szCs w:val="20"/>
              </w:rPr>
            </w:pPr>
            <w:commentRangeStart w:id="103"/>
            <w:r w:rsidRPr="00FD2BF4">
              <w:rPr>
                <w:rFonts w:asciiTheme="minorHAnsi" w:hAnsiTheme="minorHAnsi"/>
                <w:sz w:val="20"/>
              </w:rPr>
              <w:t xml:space="preserve">Time required for adjustment to another diameter max. </w:t>
            </w:r>
            <w:r>
              <w:rPr>
                <w:rFonts w:asciiTheme="minorHAnsi" w:hAnsiTheme="minorHAnsi"/>
                <w:sz w:val="20"/>
              </w:rPr>
              <w:t>90</w:t>
            </w:r>
            <w:r w:rsidRPr="00FD2BF4">
              <w:rPr>
                <w:rFonts w:asciiTheme="minorHAnsi" w:hAnsiTheme="minorHAnsi"/>
                <w:sz w:val="20"/>
              </w:rPr>
              <w:t xml:space="preserve"> </w:t>
            </w:r>
            <w:r>
              <w:rPr>
                <w:rFonts w:asciiTheme="minorHAnsi" w:hAnsiTheme="minorHAnsi"/>
                <w:sz w:val="20"/>
              </w:rPr>
              <w:t>minutes</w:t>
            </w:r>
            <w:commentRangeEnd w:id="103"/>
            <w:r w:rsidR="000C745B">
              <w:rPr>
                <w:rStyle w:val="Odkaznakoment"/>
              </w:rPr>
              <w:commentReference w:id="103"/>
            </w:r>
            <w:ins w:id="104" w:author="Autor">
              <w:r w:rsidR="000C745B">
                <w:rPr>
                  <w:rFonts w:asciiTheme="minorHAnsi" w:hAnsiTheme="minorHAnsi"/>
                  <w:sz w:val="20"/>
                </w:rPr>
                <w:t xml:space="preserve"> </w:t>
              </w:r>
            </w:ins>
          </w:p>
        </w:tc>
        <w:tc>
          <w:tcPr>
            <w:tcW w:w="1985" w:type="dxa"/>
            <w:tcBorders>
              <w:top w:val="single" w:sz="4" w:space="0" w:color="auto"/>
              <w:left w:val="nil"/>
              <w:bottom w:val="single" w:sz="4" w:space="0" w:color="auto"/>
              <w:right w:val="single" w:sz="4" w:space="0" w:color="auto"/>
            </w:tcBorders>
            <w:shd w:val="clear" w:color="auto" w:fill="auto"/>
          </w:tcPr>
          <w:p w14:paraId="5D3604C8"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C6265A9" w14:textId="77777777" w:rsidR="003A1892" w:rsidRPr="00FD2BF4" w:rsidRDefault="003A1892">
            <w:pPr>
              <w:jc w:val="center"/>
              <w:rPr>
                <w:rFonts w:asciiTheme="minorHAnsi" w:hAnsiTheme="minorHAnsi" w:cstheme="minorHAnsi"/>
                <w:sz w:val="20"/>
                <w:szCs w:val="20"/>
              </w:rPr>
            </w:pPr>
          </w:p>
        </w:tc>
      </w:tr>
      <w:tr w:rsidR="003A1892" w:rsidRPr="00FD2BF4" w14:paraId="0633D624"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336BC41" w14:textId="68739B7D" w:rsidR="003A1892" w:rsidRPr="00FD2BF4" w:rsidRDefault="003A1892" w:rsidP="35BC6799">
            <w:pPr>
              <w:jc w:val="both"/>
              <w:rPr>
                <w:rFonts w:asciiTheme="minorHAnsi" w:hAnsiTheme="minorHAnsi"/>
                <w:sz w:val="20"/>
                <w:szCs w:val="20"/>
                <w:highlight w:val="cyan"/>
              </w:rPr>
            </w:pPr>
            <w:commentRangeStart w:id="105"/>
            <w:r w:rsidRPr="35BC6799">
              <w:rPr>
                <w:rFonts w:asciiTheme="minorHAnsi" w:hAnsiTheme="minorHAnsi"/>
                <w:sz w:val="20"/>
                <w:szCs w:val="20"/>
              </w:rPr>
              <w:t>The total area of all the pieces of equipment complies with the space requirements – see Annex_3_CD_Technical_specifications.docx</w:t>
            </w:r>
            <w:commentRangeEnd w:id="105"/>
            <w:r w:rsidR="00C06065">
              <w:rPr>
                <w:rStyle w:val="Odkaznakoment"/>
              </w:rPr>
              <w:commentReference w:id="105"/>
            </w:r>
          </w:p>
        </w:tc>
        <w:tc>
          <w:tcPr>
            <w:tcW w:w="1985" w:type="dxa"/>
            <w:tcBorders>
              <w:top w:val="single" w:sz="4" w:space="0" w:color="auto"/>
              <w:left w:val="nil"/>
              <w:bottom w:val="single" w:sz="4" w:space="0" w:color="auto"/>
              <w:right w:val="single" w:sz="4" w:space="0" w:color="auto"/>
            </w:tcBorders>
            <w:shd w:val="clear" w:color="auto" w:fill="auto"/>
          </w:tcPr>
          <w:p w14:paraId="75E0E82B"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037C2AA" w14:textId="77777777" w:rsidR="003A1892" w:rsidRPr="00FD2BF4" w:rsidRDefault="003A1892">
            <w:pPr>
              <w:jc w:val="center"/>
              <w:rPr>
                <w:rFonts w:asciiTheme="minorHAnsi" w:hAnsiTheme="minorHAnsi" w:cstheme="minorHAnsi"/>
                <w:sz w:val="20"/>
                <w:szCs w:val="20"/>
              </w:rPr>
            </w:pPr>
          </w:p>
        </w:tc>
      </w:tr>
      <w:tr w:rsidR="003A1892" w:rsidRPr="00FD2BF4" w14:paraId="53979FD3"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DAAE984" w14:textId="77777777" w:rsidR="003A1892" w:rsidRPr="00FD2BF4" w:rsidRDefault="003A1892">
            <w:pPr>
              <w:jc w:val="both"/>
              <w:rPr>
                <w:rFonts w:asciiTheme="minorHAnsi" w:hAnsiTheme="minorHAnsi" w:cstheme="minorBidi"/>
                <w:sz w:val="20"/>
                <w:szCs w:val="20"/>
                <w:highlight w:val="yellow"/>
              </w:rPr>
            </w:pPr>
            <w:r w:rsidRPr="71A092BE">
              <w:rPr>
                <w:rFonts w:asciiTheme="minorHAnsi" w:hAnsiTheme="minorHAnsi"/>
                <w:sz w:val="20"/>
                <w:szCs w:val="20"/>
              </w:rPr>
              <w:t>The equipment complies with all the technical conditions specified in Annex_3_CD_Technical_specifications.docx and Annex No. 3_1_TS_guaranteed_parametrs_of_billets</w:t>
            </w:r>
          </w:p>
        </w:tc>
        <w:tc>
          <w:tcPr>
            <w:tcW w:w="1985" w:type="dxa"/>
            <w:tcBorders>
              <w:top w:val="single" w:sz="4" w:space="0" w:color="auto"/>
              <w:left w:val="nil"/>
              <w:bottom w:val="single" w:sz="4" w:space="0" w:color="auto"/>
              <w:right w:val="single" w:sz="4" w:space="0" w:color="auto"/>
            </w:tcBorders>
            <w:shd w:val="clear" w:color="auto" w:fill="auto"/>
          </w:tcPr>
          <w:p w14:paraId="70CD1689"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6E67EB5" w14:textId="77777777" w:rsidR="003A1892" w:rsidRPr="00FD2BF4" w:rsidRDefault="003A1892">
            <w:pPr>
              <w:jc w:val="center"/>
              <w:rPr>
                <w:rFonts w:asciiTheme="minorHAnsi" w:hAnsiTheme="minorHAnsi" w:cstheme="minorHAnsi"/>
                <w:sz w:val="20"/>
                <w:szCs w:val="20"/>
              </w:rPr>
            </w:pPr>
          </w:p>
        </w:tc>
      </w:tr>
      <w:tr w:rsidR="003A1892" w:rsidRPr="00FD2BF4" w14:paraId="71EC0D35"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ADB32B9" w14:textId="77777777" w:rsidR="003A1892" w:rsidRPr="00FD2BF4" w:rsidRDefault="003A1892">
            <w:pPr>
              <w:jc w:val="both"/>
              <w:rPr>
                <w:rFonts w:asciiTheme="minorHAnsi" w:hAnsiTheme="minorHAnsi" w:cstheme="minorHAnsi"/>
                <w:sz w:val="20"/>
                <w:szCs w:val="20"/>
              </w:rPr>
            </w:pPr>
            <w:r w:rsidRPr="00FD2BF4">
              <w:rPr>
                <w:rFonts w:asciiTheme="minorHAnsi" w:hAnsiTheme="minorHAnsi"/>
                <w:sz w:val="20"/>
              </w:rPr>
              <w:t>CE declaration of conformity</w:t>
            </w:r>
          </w:p>
        </w:tc>
        <w:tc>
          <w:tcPr>
            <w:tcW w:w="1985" w:type="dxa"/>
            <w:tcBorders>
              <w:top w:val="single" w:sz="4" w:space="0" w:color="auto"/>
              <w:left w:val="nil"/>
              <w:bottom w:val="single" w:sz="4" w:space="0" w:color="auto"/>
              <w:right w:val="single" w:sz="4" w:space="0" w:color="auto"/>
            </w:tcBorders>
            <w:shd w:val="clear" w:color="auto" w:fill="auto"/>
          </w:tcPr>
          <w:p w14:paraId="4635D194"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414A0E">
              <w:rPr>
                <w:rFonts w:asciiTheme="minorHAnsi" w:hAnsiTheme="minorHAnsi" w:cstheme="minorHAnsi"/>
                <w:sz w:val="20"/>
              </w:rPr>
            </w:r>
            <w:r w:rsidR="00414A0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9B5E3AC" w14:textId="77777777" w:rsidR="003A1892" w:rsidRPr="00FD2BF4" w:rsidRDefault="003A1892">
            <w:pPr>
              <w:jc w:val="center"/>
              <w:rPr>
                <w:rFonts w:asciiTheme="minorHAnsi" w:hAnsiTheme="minorHAnsi" w:cstheme="minorHAnsi"/>
                <w:sz w:val="20"/>
                <w:szCs w:val="20"/>
              </w:rPr>
            </w:pPr>
          </w:p>
        </w:tc>
      </w:tr>
    </w:tbl>
    <w:p w14:paraId="21DF7D5C" w14:textId="77777777" w:rsidR="003A1892" w:rsidRDefault="003A1892" w:rsidP="00C475A4">
      <w:pPr>
        <w:jc w:val="both"/>
        <w:rPr>
          <w:rFonts w:asciiTheme="minorHAnsi" w:hAnsiTheme="minorHAnsi" w:cstheme="minorHAnsi"/>
          <w:sz w:val="20"/>
          <w:szCs w:val="20"/>
        </w:rPr>
      </w:pPr>
    </w:p>
    <w:p w14:paraId="3D7134CC" w14:textId="005832E8" w:rsidR="00A92E74" w:rsidRDefault="00A92E74">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p w14:paraId="52A597CA" w14:textId="77777777" w:rsidR="003A1892" w:rsidRPr="00FD2BF4" w:rsidRDefault="003A1892" w:rsidP="00C475A4">
      <w:pPr>
        <w:jc w:val="both"/>
        <w:rPr>
          <w:rFonts w:asciiTheme="minorHAnsi" w:hAnsiTheme="minorHAnsi" w:cstheme="minorHAnsi"/>
          <w:sz w:val="20"/>
          <w:szCs w:val="20"/>
        </w:rPr>
      </w:pPr>
    </w:p>
    <w:tbl>
      <w:tblPr>
        <w:tblW w:w="10343" w:type="dxa"/>
        <w:tblCellMar>
          <w:left w:w="70" w:type="dxa"/>
          <w:right w:w="70" w:type="dxa"/>
        </w:tblCellMar>
        <w:tblLook w:val="04A0" w:firstRow="1" w:lastRow="0" w:firstColumn="1" w:lastColumn="0" w:noHBand="0" w:noVBand="1"/>
      </w:tblPr>
      <w:tblGrid>
        <w:gridCol w:w="4815"/>
        <w:gridCol w:w="3118"/>
        <w:gridCol w:w="2410"/>
      </w:tblGrid>
      <w:tr w:rsidR="00325E47" w:rsidRPr="00FD2BF4" w14:paraId="1BF14D50" w14:textId="77777777" w:rsidTr="00504A42">
        <w:trPr>
          <w:trHeight w:val="217"/>
        </w:trPr>
        <w:tc>
          <w:tcPr>
            <w:tcW w:w="79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8D73" w14:textId="3B94D09B"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Scored sub-criteria of the partial evaluation criterion “Technical Parameters”</w:t>
            </w:r>
          </w:p>
        </w:tc>
        <w:tc>
          <w:tcPr>
            <w:tcW w:w="2410" w:type="dxa"/>
            <w:tcBorders>
              <w:top w:val="single" w:sz="4" w:space="0" w:color="auto"/>
              <w:left w:val="single" w:sz="4" w:space="0" w:color="auto"/>
              <w:bottom w:val="single" w:sz="4" w:space="0" w:color="auto"/>
              <w:right w:val="single" w:sz="4" w:space="0" w:color="auto"/>
            </w:tcBorders>
          </w:tcPr>
          <w:p w14:paraId="1F30531D" w14:textId="77777777" w:rsidR="00325E47" w:rsidRPr="00FD2BF4" w:rsidRDefault="00325E47" w:rsidP="00C475A4">
            <w:pPr>
              <w:jc w:val="center"/>
              <w:rPr>
                <w:rFonts w:asciiTheme="minorHAnsi" w:hAnsiTheme="minorHAnsi" w:cstheme="minorHAnsi"/>
                <w:b/>
                <w:bCs/>
                <w:sz w:val="20"/>
                <w:szCs w:val="20"/>
              </w:rPr>
            </w:pPr>
          </w:p>
        </w:tc>
      </w:tr>
      <w:tr w:rsidR="00325E47" w:rsidRPr="00FD2BF4" w14:paraId="3C2C73AA" w14:textId="77777777" w:rsidTr="00504A42">
        <w:trPr>
          <w:trHeight w:val="36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32FBE5F" w14:textId="77777777" w:rsidR="00325E47" w:rsidRPr="00FD2BF4" w:rsidRDefault="00325E47"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3118" w:type="dxa"/>
            <w:tcBorders>
              <w:top w:val="nil"/>
              <w:left w:val="nil"/>
              <w:bottom w:val="single" w:sz="4" w:space="0" w:color="auto"/>
              <w:right w:val="single" w:sz="4" w:space="0" w:color="auto"/>
            </w:tcBorders>
            <w:shd w:val="clear" w:color="auto" w:fill="auto"/>
            <w:noWrap/>
            <w:vAlign w:val="center"/>
            <w:hideMark/>
          </w:tcPr>
          <w:p w14:paraId="29A700DB" w14:textId="6D956374" w:rsidR="00325E47" w:rsidRPr="00FD2BF4" w:rsidRDefault="00804C75" w:rsidP="00C475A4">
            <w:pPr>
              <w:jc w:val="center"/>
              <w:rPr>
                <w:rFonts w:asciiTheme="minorHAnsi" w:eastAsia="Times New Roman" w:hAnsiTheme="minorHAnsi" w:cstheme="minorHAnsi"/>
                <w:b/>
                <w:bCs/>
                <w:sz w:val="20"/>
                <w:szCs w:val="20"/>
                <w:highlight w:val="yellow"/>
              </w:rPr>
            </w:pPr>
            <w:r w:rsidRPr="00FD2BF4">
              <w:rPr>
                <w:rFonts w:asciiTheme="minorHAnsi" w:hAnsiTheme="minorHAnsi"/>
                <w:b/>
                <w:sz w:val="20"/>
              </w:rPr>
              <w:t>To be added</w:t>
            </w:r>
          </w:p>
        </w:tc>
        <w:tc>
          <w:tcPr>
            <w:tcW w:w="2410" w:type="dxa"/>
            <w:tcBorders>
              <w:top w:val="nil"/>
              <w:left w:val="nil"/>
              <w:bottom w:val="single" w:sz="4" w:space="0" w:color="auto"/>
              <w:right w:val="single" w:sz="4" w:space="0" w:color="auto"/>
            </w:tcBorders>
          </w:tcPr>
          <w:p w14:paraId="06D889D5" w14:textId="75F1DF93"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r w:rsidR="00675C72">
              <w:rPr>
                <w:rFonts w:asciiTheme="minorHAnsi" w:hAnsiTheme="minorHAnsi"/>
                <w:b/>
                <w:sz w:val="20"/>
              </w:rPr>
              <w:t xml:space="preserve"> </w:t>
            </w:r>
          </w:p>
        </w:tc>
      </w:tr>
      <w:tr w:rsidR="006329EC" w:rsidRPr="00FD2BF4" w14:paraId="1F6CE5DE" w14:textId="77777777" w:rsidTr="00504A42">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BD8CDB7" w14:textId="40E7740B" w:rsidR="006329EC" w:rsidRPr="00FD2BF4" w:rsidRDefault="006329EC" w:rsidP="00C475A4">
            <w:pPr>
              <w:jc w:val="both"/>
              <w:rPr>
                <w:rFonts w:asciiTheme="minorHAnsi" w:hAnsiTheme="minorHAnsi" w:cstheme="minorHAnsi"/>
                <w:sz w:val="20"/>
                <w:szCs w:val="20"/>
              </w:rPr>
            </w:pPr>
            <w:r w:rsidRPr="00FD2BF4">
              <w:rPr>
                <w:rFonts w:asciiTheme="minorHAnsi" w:hAnsiTheme="minorHAnsi"/>
                <w:sz w:val="20"/>
              </w:rPr>
              <w:t>The deadline for providing construction readiness documentation from the contract conclusion</w:t>
            </w:r>
          </w:p>
        </w:tc>
        <w:tc>
          <w:tcPr>
            <w:tcW w:w="3118" w:type="dxa"/>
            <w:tcBorders>
              <w:top w:val="single" w:sz="4" w:space="0" w:color="auto"/>
              <w:left w:val="nil"/>
              <w:bottom w:val="single" w:sz="4" w:space="0" w:color="auto"/>
              <w:right w:val="single" w:sz="4" w:space="0" w:color="auto"/>
            </w:tcBorders>
            <w:shd w:val="clear" w:color="auto" w:fill="auto"/>
          </w:tcPr>
          <w:p w14:paraId="5209342A" w14:textId="3791F68B"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less than </w:t>
            </w:r>
            <w:r w:rsidR="00792884">
              <w:rPr>
                <w:rFonts w:asciiTheme="minorHAnsi" w:hAnsiTheme="minorHAnsi"/>
                <w:sz w:val="20"/>
              </w:rPr>
              <w:t>2</w:t>
            </w:r>
            <w:r w:rsidRPr="00FD2BF4">
              <w:rPr>
                <w:rFonts w:asciiTheme="minorHAnsi" w:hAnsiTheme="minorHAnsi"/>
                <w:sz w:val="20"/>
              </w:rPr>
              <w:t xml:space="preserve"> months inclusive – 70 p.</w:t>
            </w:r>
          </w:p>
          <w:p w14:paraId="318984F6" w14:textId="2E93F823"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792884">
              <w:rPr>
                <w:rFonts w:asciiTheme="minorHAnsi" w:hAnsiTheme="minorHAnsi"/>
                <w:sz w:val="20"/>
              </w:rPr>
              <w:t>2</w:t>
            </w:r>
            <w:r w:rsidRPr="00FD2BF4">
              <w:rPr>
                <w:rFonts w:asciiTheme="minorHAnsi" w:hAnsiTheme="minorHAnsi"/>
                <w:sz w:val="20"/>
              </w:rPr>
              <w:t xml:space="preserve"> months but less than </w:t>
            </w:r>
            <w:r w:rsidR="00792884">
              <w:rPr>
                <w:rFonts w:asciiTheme="minorHAnsi" w:hAnsiTheme="minorHAnsi"/>
                <w:sz w:val="20"/>
              </w:rPr>
              <w:t>3</w:t>
            </w:r>
            <w:r w:rsidR="00FD2BF4">
              <w:rPr>
                <w:rFonts w:asciiTheme="minorHAnsi" w:hAnsiTheme="minorHAnsi"/>
                <w:sz w:val="20"/>
              </w:rPr>
              <w:t> </w:t>
            </w:r>
            <w:r w:rsidRPr="00FD2BF4">
              <w:rPr>
                <w:rFonts w:asciiTheme="minorHAnsi" w:hAnsiTheme="minorHAnsi"/>
                <w:sz w:val="20"/>
              </w:rPr>
              <w:t>months inclusive – 30 p.</w:t>
            </w:r>
          </w:p>
          <w:p w14:paraId="7A5777A4" w14:textId="5AF95C91"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792884">
              <w:rPr>
                <w:rFonts w:asciiTheme="minorHAnsi" w:hAnsiTheme="minorHAnsi"/>
                <w:sz w:val="20"/>
              </w:rPr>
              <w:t>3</w:t>
            </w:r>
            <w:r w:rsidRPr="00FD2BF4">
              <w:rPr>
                <w:rFonts w:asciiTheme="minorHAnsi" w:hAnsiTheme="minorHAnsi"/>
                <w:sz w:val="20"/>
              </w:rPr>
              <w:t xml:space="preserve"> months but less than </w:t>
            </w:r>
            <w:r w:rsidR="00792884">
              <w:rPr>
                <w:rFonts w:asciiTheme="minorHAnsi" w:hAnsiTheme="minorHAnsi"/>
                <w:sz w:val="20"/>
              </w:rPr>
              <w:t>4</w:t>
            </w:r>
            <w:r w:rsidR="00FD2BF4">
              <w:rPr>
                <w:rFonts w:asciiTheme="minorHAnsi" w:hAnsiTheme="minorHAnsi"/>
                <w:sz w:val="20"/>
              </w:rPr>
              <w:t> </w:t>
            </w:r>
            <w:r w:rsidRPr="00FD2BF4">
              <w:rPr>
                <w:rFonts w:asciiTheme="minorHAnsi" w:hAnsiTheme="minorHAnsi"/>
                <w:sz w:val="20"/>
              </w:rPr>
              <w:t>months inclusive – 5 p.</w:t>
            </w:r>
          </w:p>
          <w:p w14:paraId="4758E323" w14:textId="45492383" w:rsidR="006329EC"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792884">
              <w:rPr>
                <w:rFonts w:asciiTheme="minorHAnsi" w:hAnsiTheme="minorHAnsi"/>
                <w:sz w:val="20"/>
              </w:rPr>
              <w:t>4</w:t>
            </w:r>
            <w:r w:rsidRPr="00FD2BF4">
              <w:rPr>
                <w:rFonts w:asciiTheme="minorHAnsi" w:hAnsiTheme="minorHAnsi"/>
                <w:sz w:val="20"/>
              </w:rPr>
              <w:t xml:space="preserve"> months – 0 p. </w:t>
            </w:r>
          </w:p>
        </w:tc>
        <w:tc>
          <w:tcPr>
            <w:tcW w:w="2410" w:type="dxa"/>
            <w:tcBorders>
              <w:top w:val="single" w:sz="4" w:space="0" w:color="auto"/>
              <w:left w:val="nil"/>
              <w:bottom w:val="single" w:sz="4" w:space="0" w:color="auto"/>
              <w:right w:val="single" w:sz="4" w:space="0" w:color="auto"/>
            </w:tcBorders>
          </w:tcPr>
          <w:p w14:paraId="35F73F21" w14:textId="77777777" w:rsidR="006329EC" w:rsidRDefault="006329EC" w:rsidP="00C475A4">
            <w:pPr>
              <w:jc w:val="center"/>
              <w:rPr>
                <w:rFonts w:asciiTheme="minorHAnsi" w:hAnsiTheme="minorHAnsi" w:cstheme="minorHAnsi"/>
                <w:sz w:val="20"/>
                <w:szCs w:val="20"/>
              </w:rPr>
            </w:pPr>
          </w:p>
          <w:p w14:paraId="7AAB97C0" w14:textId="77777777" w:rsidR="00D4658A" w:rsidRDefault="00D4658A" w:rsidP="00C475A4">
            <w:pPr>
              <w:jc w:val="center"/>
              <w:rPr>
                <w:rFonts w:asciiTheme="minorHAnsi" w:hAnsiTheme="minorHAnsi" w:cstheme="minorHAnsi"/>
                <w:sz w:val="20"/>
                <w:szCs w:val="20"/>
              </w:rPr>
            </w:pPr>
          </w:p>
          <w:p w14:paraId="536EF238" w14:textId="77777777" w:rsidR="00D4658A" w:rsidRDefault="00D4658A" w:rsidP="00C475A4">
            <w:pPr>
              <w:jc w:val="center"/>
              <w:rPr>
                <w:rFonts w:asciiTheme="minorHAnsi" w:hAnsiTheme="minorHAnsi" w:cstheme="minorHAnsi"/>
                <w:sz w:val="20"/>
                <w:szCs w:val="20"/>
              </w:rPr>
            </w:pPr>
          </w:p>
          <w:p w14:paraId="380E80B8" w14:textId="37072E0A" w:rsidR="00D4658A" w:rsidRPr="00FD2BF4" w:rsidRDefault="00D4658A" w:rsidP="00C475A4">
            <w:pPr>
              <w:jc w:val="center"/>
              <w:rPr>
                <w:rFonts w:asciiTheme="minorHAnsi" w:hAnsiTheme="minorHAnsi" w:cstheme="minorHAnsi"/>
                <w:sz w:val="20"/>
                <w:szCs w:val="20"/>
              </w:rPr>
            </w:pPr>
            <w:r>
              <w:rPr>
                <w:rFonts w:asciiTheme="minorHAnsi" w:hAnsiTheme="minorHAnsi" w:cstheme="minorHAnsi"/>
                <w:sz w:val="20"/>
                <w:szCs w:val="20"/>
              </w:rPr>
              <w:t>………….</w:t>
            </w:r>
            <w:r w:rsidR="005D62D7">
              <w:rPr>
                <w:rFonts w:asciiTheme="minorHAnsi" w:hAnsiTheme="minorHAnsi" w:cstheme="minorHAnsi"/>
                <w:sz w:val="20"/>
                <w:szCs w:val="20"/>
              </w:rPr>
              <w:t xml:space="preserve"> </w:t>
            </w:r>
            <w:r>
              <w:rPr>
                <w:rFonts w:asciiTheme="minorHAnsi" w:hAnsiTheme="minorHAnsi" w:cstheme="minorHAnsi"/>
                <w:sz w:val="20"/>
                <w:szCs w:val="20"/>
              </w:rPr>
              <w:t>month</w:t>
            </w:r>
            <w:r w:rsidR="00430876">
              <w:rPr>
                <w:rFonts w:asciiTheme="minorHAnsi" w:hAnsiTheme="minorHAnsi" w:cstheme="minorHAnsi"/>
                <w:sz w:val="20"/>
                <w:szCs w:val="20"/>
              </w:rPr>
              <w:t>s</w:t>
            </w:r>
          </w:p>
        </w:tc>
      </w:tr>
      <w:tr w:rsidR="00E951D4" w:rsidRPr="00FD2BF4" w14:paraId="10A2312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tcPr>
          <w:p w14:paraId="02B7631F" w14:textId="77777777" w:rsidR="00E951D4" w:rsidRDefault="005215EA" w:rsidP="00A167D6">
            <w:pPr>
              <w:rPr>
                <w:rFonts w:asciiTheme="minorHAnsi" w:hAnsiTheme="minorHAnsi"/>
                <w:sz w:val="20"/>
              </w:rPr>
            </w:pPr>
            <w:r w:rsidRPr="00FD2BF4">
              <w:rPr>
                <w:rFonts w:asciiTheme="minorHAnsi" w:hAnsiTheme="minorHAnsi"/>
                <w:sz w:val="20"/>
              </w:rPr>
              <w:t>In order to evaluate the tenders in connection with this sub-criterion, the Contracting Authority shall use a scoring scale of 0, 5, 30, 70 points as specified above. Each individual tender shall be awarded a score as per the above table. The most favourable tender under the given sub-criterion shall mean the tender with the shortest term of delivery of the construction readiness documents from the conclusion of the contract.</w:t>
            </w:r>
          </w:p>
          <w:p w14:paraId="34433056" w14:textId="50625163" w:rsidR="002A1C9E" w:rsidRPr="00FD2BF4" w:rsidRDefault="002A1C9E" w:rsidP="00A167D6">
            <w:pPr>
              <w:rPr>
                <w:rFonts w:asciiTheme="minorHAnsi" w:hAnsiTheme="minorHAnsi" w:cstheme="minorHAnsi"/>
                <w:sz w:val="20"/>
                <w:szCs w:val="20"/>
              </w:rPr>
            </w:pPr>
            <w:r>
              <w:rPr>
                <w:rFonts w:asciiTheme="minorHAnsi" w:hAnsiTheme="minorHAnsi"/>
                <w:sz w:val="20"/>
              </w:rPr>
              <w:t>In the event a shorter binding milestone is set in the Project schedule, it shall prevail over the Participant’s tender (i.e. Participant will be obliged to complete construction readiness documentation within the timeframe stipulated by the Contracting Authority).</w:t>
            </w:r>
          </w:p>
        </w:tc>
      </w:tr>
      <w:tr w:rsidR="00325E47" w:rsidRPr="00FD2BF4" w14:paraId="1C0E1DA9" w14:textId="77777777" w:rsidTr="00504A42">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2B920B2" w14:textId="58709B4F" w:rsidR="00325E47" w:rsidRPr="00FD2BF4" w:rsidRDefault="00325E47" w:rsidP="00C475A4">
            <w:pPr>
              <w:jc w:val="both"/>
              <w:rPr>
                <w:rFonts w:asciiTheme="minorHAnsi" w:hAnsiTheme="minorHAnsi" w:cstheme="minorHAnsi"/>
                <w:sz w:val="20"/>
                <w:szCs w:val="20"/>
              </w:rPr>
            </w:pPr>
            <w:commentRangeStart w:id="106"/>
            <w:r w:rsidRPr="00FD2BF4">
              <w:rPr>
                <w:rFonts w:asciiTheme="minorHAnsi" w:hAnsiTheme="minorHAnsi"/>
                <w:sz w:val="20"/>
              </w:rPr>
              <w:t xml:space="preserve">The manufacturer </w:t>
            </w:r>
            <w:ins w:id="107" w:author="Autor">
              <w:r w:rsidR="008D31D7">
                <w:rPr>
                  <w:rFonts w:asciiTheme="minorHAnsi" w:hAnsiTheme="minorHAnsi"/>
                  <w:sz w:val="20"/>
                </w:rPr>
                <w:t>wa</w:t>
              </w:r>
              <w:r w:rsidR="008F2FEF">
                <w:rPr>
                  <w:rFonts w:asciiTheme="minorHAnsi" w:hAnsiTheme="minorHAnsi"/>
                  <w:sz w:val="20"/>
                </w:rPr>
                <w:t>rranties</w:t>
              </w:r>
            </w:ins>
            <w:r w:rsidR="00414A0E">
              <w:rPr>
                <w:rFonts w:asciiTheme="minorHAnsi" w:hAnsiTheme="minorHAnsi"/>
                <w:sz w:val="20"/>
              </w:rPr>
              <w:t xml:space="preserve"> </w:t>
            </w:r>
            <w:del w:id="108" w:author="Autor">
              <w:r w:rsidRPr="00FD2BF4" w:rsidDel="008D31D7">
                <w:rPr>
                  <w:rFonts w:asciiTheme="minorHAnsi" w:hAnsiTheme="minorHAnsi"/>
                  <w:sz w:val="20"/>
                </w:rPr>
                <w:delText xml:space="preserve">guarantees </w:delText>
              </w:r>
            </w:del>
            <w:r w:rsidRPr="00FD2BF4">
              <w:rPr>
                <w:rFonts w:asciiTheme="minorHAnsi" w:hAnsiTheme="minorHAnsi"/>
                <w:sz w:val="20"/>
              </w:rPr>
              <w:t>technical support for discontinued components for at least (alternatives for obsolete components)</w:t>
            </w:r>
            <w:commentRangeEnd w:id="106"/>
            <w:r w:rsidR="008D31D7">
              <w:rPr>
                <w:rStyle w:val="Odkaznakoment"/>
              </w:rPr>
              <w:commentReference w:id="106"/>
            </w:r>
          </w:p>
        </w:tc>
        <w:tc>
          <w:tcPr>
            <w:tcW w:w="3118" w:type="dxa"/>
            <w:tcBorders>
              <w:top w:val="single" w:sz="4" w:space="0" w:color="auto"/>
              <w:left w:val="nil"/>
              <w:bottom w:val="single" w:sz="4" w:space="0" w:color="auto"/>
              <w:right w:val="single" w:sz="4" w:space="0" w:color="auto"/>
            </w:tcBorders>
            <w:shd w:val="clear" w:color="auto" w:fill="auto"/>
          </w:tcPr>
          <w:p w14:paraId="72D80928" w14:textId="3ED02161" w:rsidR="00107277"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7BDE3DD2" w14:textId="38CF72F0" w:rsidR="00325E47"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5 years but less than 10</w:t>
            </w:r>
            <w:r w:rsidR="00FD2BF4">
              <w:rPr>
                <w:rFonts w:asciiTheme="minorHAnsi" w:hAnsiTheme="minorHAnsi"/>
                <w:sz w:val="20"/>
              </w:rPr>
              <w:t> </w:t>
            </w:r>
            <w:r w:rsidRPr="00FD2BF4">
              <w:rPr>
                <w:rFonts w:asciiTheme="minorHAnsi" w:hAnsiTheme="minorHAnsi"/>
                <w:sz w:val="20"/>
              </w:rPr>
              <w:t>years inclusive – 5 p.</w:t>
            </w:r>
          </w:p>
          <w:p w14:paraId="73282A52" w14:textId="6CCBD6FF"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2410" w:type="dxa"/>
            <w:tcBorders>
              <w:top w:val="single" w:sz="4" w:space="0" w:color="auto"/>
              <w:left w:val="nil"/>
              <w:bottom w:val="single" w:sz="4" w:space="0" w:color="auto"/>
              <w:right w:val="single" w:sz="4" w:space="0" w:color="auto"/>
            </w:tcBorders>
          </w:tcPr>
          <w:p w14:paraId="14C45EAC" w14:textId="77777777" w:rsidR="00325E47" w:rsidRDefault="00325E47" w:rsidP="00C475A4">
            <w:pPr>
              <w:jc w:val="center"/>
              <w:rPr>
                <w:rFonts w:asciiTheme="minorHAnsi" w:hAnsiTheme="minorHAnsi" w:cstheme="minorHAnsi"/>
                <w:sz w:val="20"/>
                <w:szCs w:val="20"/>
              </w:rPr>
            </w:pPr>
          </w:p>
          <w:p w14:paraId="1BC8E319" w14:textId="4C60C885" w:rsidR="00430876" w:rsidRDefault="00430876" w:rsidP="00C475A4">
            <w:pPr>
              <w:jc w:val="center"/>
              <w:rPr>
                <w:rFonts w:asciiTheme="minorHAnsi" w:hAnsiTheme="minorHAnsi" w:cstheme="minorHAnsi"/>
                <w:sz w:val="20"/>
                <w:szCs w:val="20"/>
              </w:rPr>
            </w:pPr>
            <w:r>
              <w:rPr>
                <w:rFonts w:asciiTheme="minorHAnsi" w:hAnsiTheme="minorHAnsi" w:cstheme="minorHAnsi"/>
                <w:sz w:val="20"/>
                <w:szCs w:val="20"/>
              </w:rPr>
              <w:t xml:space="preserve">…………. </w:t>
            </w:r>
            <w:r w:rsidR="00657E7E">
              <w:rPr>
                <w:rFonts w:asciiTheme="minorHAnsi" w:hAnsiTheme="minorHAnsi" w:cstheme="minorHAnsi"/>
                <w:sz w:val="20"/>
                <w:szCs w:val="20"/>
              </w:rPr>
              <w:t>years</w:t>
            </w:r>
          </w:p>
          <w:p w14:paraId="5E504502" w14:textId="77777777" w:rsidR="00430876" w:rsidRDefault="00430876" w:rsidP="00C475A4">
            <w:pPr>
              <w:jc w:val="center"/>
              <w:rPr>
                <w:rFonts w:asciiTheme="minorHAnsi" w:hAnsiTheme="minorHAnsi" w:cstheme="minorHAnsi"/>
                <w:sz w:val="20"/>
                <w:szCs w:val="20"/>
              </w:rPr>
            </w:pPr>
          </w:p>
          <w:p w14:paraId="66EC8DF0" w14:textId="77777777" w:rsidR="00430876" w:rsidRPr="00FD2BF4" w:rsidRDefault="00430876" w:rsidP="00C475A4">
            <w:pPr>
              <w:jc w:val="center"/>
              <w:rPr>
                <w:rFonts w:asciiTheme="minorHAnsi" w:hAnsiTheme="minorHAnsi" w:cstheme="minorHAnsi"/>
                <w:sz w:val="20"/>
                <w:szCs w:val="20"/>
              </w:rPr>
            </w:pPr>
          </w:p>
        </w:tc>
      </w:tr>
      <w:tr w:rsidR="00E951D4" w:rsidRPr="00FD2BF4" w14:paraId="11F959A2"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4BCCB6" w14:textId="1C459305" w:rsidR="00E951D4" w:rsidRPr="00FD2BF4" w:rsidRDefault="005215EA" w:rsidP="000A71A2">
            <w:pPr>
              <w:rPr>
                <w:rFonts w:asciiTheme="minorHAnsi" w:hAnsiTheme="minorHAnsi" w:cstheme="minorHAnsi"/>
                <w:sz w:val="20"/>
                <w:szCs w:val="20"/>
              </w:rPr>
            </w:pPr>
            <w:r w:rsidRPr="00FD2BF4">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technical support for discontinued components (alternatives to obsolete components).</w:t>
            </w:r>
          </w:p>
        </w:tc>
      </w:tr>
      <w:tr w:rsidR="00325E47" w:rsidRPr="00FD2BF4" w14:paraId="62CFBA16" w14:textId="77777777" w:rsidTr="00504A42">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4949E54" w14:textId="730303F5" w:rsidR="00325E47" w:rsidRPr="00FD2BF4" w:rsidRDefault="00325E47" w:rsidP="00C475A4">
            <w:pPr>
              <w:jc w:val="both"/>
              <w:rPr>
                <w:rFonts w:asciiTheme="minorHAnsi" w:hAnsiTheme="minorHAnsi" w:cstheme="minorHAnsi"/>
                <w:sz w:val="20"/>
                <w:szCs w:val="20"/>
              </w:rPr>
            </w:pPr>
            <w:commentRangeStart w:id="109"/>
            <w:r w:rsidRPr="00FD2BF4">
              <w:rPr>
                <w:rFonts w:asciiTheme="minorHAnsi" w:hAnsiTheme="minorHAnsi"/>
                <w:sz w:val="20"/>
              </w:rPr>
              <w:t xml:space="preserve">The manufacturer </w:t>
            </w:r>
            <w:ins w:id="110" w:author="Autor">
              <w:r w:rsidR="00845628">
                <w:rPr>
                  <w:rFonts w:asciiTheme="minorHAnsi" w:hAnsiTheme="minorHAnsi"/>
                  <w:sz w:val="20"/>
                </w:rPr>
                <w:t>warranties</w:t>
              </w:r>
            </w:ins>
            <w:r w:rsidR="00414A0E">
              <w:rPr>
                <w:rFonts w:asciiTheme="minorHAnsi" w:hAnsiTheme="minorHAnsi"/>
                <w:sz w:val="20"/>
              </w:rPr>
              <w:t xml:space="preserve"> </w:t>
            </w:r>
            <w:del w:id="111" w:author="Autor">
              <w:r w:rsidRPr="00FD2BF4" w:rsidDel="00845628">
                <w:rPr>
                  <w:rFonts w:asciiTheme="minorHAnsi" w:hAnsiTheme="minorHAnsi"/>
                  <w:sz w:val="20"/>
                </w:rPr>
                <w:delText xml:space="preserve">guarantees </w:delText>
              </w:r>
            </w:del>
            <w:r w:rsidRPr="00FD2BF4">
              <w:rPr>
                <w:rFonts w:asciiTheme="minorHAnsi" w:hAnsiTheme="minorHAnsi"/>
                <w:sz w:val="20"/>
              </w:rPr>
              <w:t>availability of spare parts for all components for at least</w:t>
            </w:r>
            <w:commentRangeEnd w:id="109"/>
            <w:r w:rsidR="00845628">
              <w:rPr>
                <w:rStyle w:val="Odkaznakoment"/>
              </w:rPr>
              <w:commentReference w:id="109"/>
            </w:r>
          </w:p>
        </w:tc>
        <w:tc>
          <w:tcPr>
            <w:tcW w:w="3118" w:type="dxa"/>
            <w:tcBorders>
              <w:top w:val="single" w:sz="4" w:space="0" w:color="auto"/>
              <w:left w:val="nil"/>
              <w:bottom w:val="single" w:sz="4" w:space="0" w:color="auto"/>
              <w:right w:val="single" w:sz="4" w:space="0" w:color="auto"/>
            </w:tcBorders>
            <w:shd w:val="clear" w:color="auto" w:fill="auto"/>
          </w:tcPr>
          <w:p w14:paraId="4649616A" w14:textId="4D7B0800" w:rsidR="00C05FA2"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082AFD19" w14:textId="08CF24C1" w:rsidR="00C05FA2"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5 years but less than 10</w:t>
            </w:r>
            <w:r w:rsidR="00FD2BF4">
              <w:rPr>
                <w:rFonts w:asciiTheme="minorHAnsi" w:hAnsiTheme="minorHAnsi"/>
                <w:sz w:val="20"/>
              </w:rPr>
              <w:t> </w:t>
            </w:r>
            <w:r w:rsidRPr="00FD2BF4">
              <w:rPr>
                <w:rFonts w:asciiTheme="minorHAnsi" w:hAnsiTheme="minorHAnsi"/>
                <w:sz w:val="20"/>
              </w:rPr>
              <w:t>years inclusive – 5 p.</w:t>
            </w:r>
          </w:p>
          <w:p w14:paraId="348AF6BA" w14:textId="48CF6F5A"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2410" w:type="dxa"/>
            <w:tcBorders>
              <w:top w:val="single" w:sz="4" w:space="0" w:color="auto"/>
              <w:left w:val="nil"/>
              <w:bottom w:val="single" w:sz="4" w:space="0" w:color="auto"/>
              <w:right w:val="single" w:sz="4" w:space="0" w:color="auto"/>
            </w:tcBorders>
          </w:tcPr>
          <w:p w14:paraId="19FE3289" w14:textId="77777777" w:rsidR="00325E47" w:rsidRDefault="00325E47" w:rsidP="00C475A4">
            <w:pPr>
              <w:jc w:val="center"/>
              <w:rPr>
                <w:rFonts w:asciiTheme="minorHAnsi" w:hAnsiTheme="minorHAnsi" w:cstheme="minorHAnsi"/>
                <w:sz w:val="20"/>
                <w:szCs w:val="20"/>
              </w:rPr>
            </w:pPr>
          </w:p>
          <w:p w14:paraId="5227FADC" w14:textId="1BF0086C" w:rsidR="00430876" w:rsidRPr="00FD2BF4" w:rsidRDefault="00430876" w:rsidP="00C475A4">
            <w:pPr>
              <w:jc w:val="center"/>
              <w:rPr>
                <w:rFonts w:asciiTheme="minorHAnsi" w:hAnsiTheme="minorHAnsi" w:cstheme="minorHAnsi"/>
                <w:sz w:val="20"/>
                <w:szCs w:val="20"/>
              </w:rPr>
            </w:pPr>
            <w:r>
              <w:rPr>
                <w:rFonts w:asciiTheme="minorHAnsi" w:hAnsiTheme="minorHAnsi" w:cstheme="minorHAnsi"/>
                <w:sz w:val="20"/>
                <w:szCs w:val="20"/>
              </w:rPr>
              <w:t xml:space="preserve">…………. </w:t>
            </w:r>
            <w:r w:rsidR="00657E7E">
              <w:rPr>
                <w:rFonts w:asciiTheme="minorHAnsi" w:hAnsiTheme="minorHAnsi" w:cstheme="minorHAnsi"/>
                <w:sz w:val="20"/>
                <w:szCs w:val="20"/>
              </w:rPr>
              <w:t>years</w:t>
            </w:r>
          </w:p>
        </w:tc>
      </w:tr>
      <w:tr w:rsidR="00E951D4" w:rsidRPr="00FD2BF4" w14:paraId="06943520"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0DB92" w14:textId="1EF24467" w:rsidR="00E951D4" w:rsidRPr="00FD2BF4" w:rsidRDefault="005215EA" w:rsidP="005215EA">
            <w:pPr>
              <w:rPr>
                <w:rFonts w:asciiTheme="minorHAnsi" w:hAnsiTheme="minorHAnsi" w:cstheme="minorHAnsi"/>
                <w:sz w:val="20"/>
                <w:szCs w:val="20"/>
              </w:rPr>
            </w:pPr>
            <w:r w:rsidRPr="00FD2BF4">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availability of spare parts for all components.</w:t>
            </w:r>
          </w:p>
        </w:tc>
      </w:tr>
      <w:tr w:rsidR="00065C43" w:rsidRPr="00FD2BF4" w14:paraId="1CB21C17" w14:textId="77777777" w:rsidTr="00504A42">
        <w:trPr>
          <w:trHeight w:val="567"/>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3F574D0" w14:textId="669DF629" w:rsidR="00065C43" w:rsidRPr="00FD2BF4" w:rsidRDefault="005215EA" w:rsidP="00C475A4">
            <w:pPr>
              <w:jc w:val="both"/>
              <w:rPr>
                <w:rFonts w:asciiTheme="minorHAnsi" w:hAnsiTheme="minorHAnsi" w:cstheme="minorHAnsi"/>
                <w:b/>
                <w:bCs/>
                <w:sz w:val="20"/>
                <w:szCs w:val="20"/>
              </w:rPr>
            </w:pPr>
            <w:r w:rsidRPr="00FD2BF4">
              <w:rPr>
                <w:rFonts w:asciiTheme="minorHAnsi" w:hAnsiTheme="minorHAnsi"/>
                <w:b/>
                <w:sz w:val="20"/>
              </w:rPr>
              <w:t xml:space="preserve">TOTAL SCORE </w:t>
            </w:r>
          </w:p>
        </w:tc>
        <w:tc>
          <w:tcPr>
            <w:tcW w:w="5528" w:type="dxa"/>
            <w:gridSpan w:val="2"/>
            <w:tcBorders>
              <w:top w:val="single" w:sz="4" w:space="0" w:color="auto"/>
              <w:left w:val="nil"/>
              <w:bottom w:val="single" w:sz="4" w:space="0" w:color="auto"/>
              <w:right w:val="single" w:sz="4" w:space="0" w:color="auto"/>
            </w:tcBorders>
            <w:shd w:val="clear" w:color="auto" w:fill="auto"/>
          </w:tcPr>
          <w:p w14:paraId="108D6D98" w14:textId="77777777" w:rsidR="00065C43" w:rsidRPr="00FD2BF4" w:rsidRDefault="00065C43" w:rsidP="00C475A4">
            <w:pPr>
              <w:jc w:val="center"/>
              <w:rPr>
                <w:rFonts w:asciiTheme="minorHAnsi" w:hAnsiTheme="minorHAnsi" w:cstheme="minorHAnsi"/>
                <w:sz w:val="20"/>
                <w:szCs w:val="20"/>
              </w:rPr>
            </w:pPr>
          </w:p>
        </w:tc>
      </w:tr>
    </w:tbl>
    <w:p w14:paraId="28300220" w14:textId="77777777" w:rsidR="00065C43" w:rsidRPr="00FD2BF4" w:rsidRDefault="00065C43" w:rsidP="00D8720A">
      <w:pPr>
        <w:jc w:val="both"/>
        <w:rPr>
          <w:rFonts w:ascii="Arial" w:hAnsi="Arial" w:cs="Arial"/>
          <w:sz w:val="22"/>
          <w:szCs w:val="22"/>
        </w:rPr>
      </w:pPr>
    </w:p>
    <w:p w14:paraId="3E93829B" w14:textId="73D6498B" w:rsidR="00D8720A" w:rsidRPr="00FD2BF4" w:rsidRDefault="00D8720A" w:rsidP="00D8720A">
      <w:pPr>
        <w:jc w:val="both"/>
        <w:rPr>
          <w:rFonts w:asciiTheme="minorHAnsi" w:eastAsiaTheme="minorEastAsia" w:hAnsiTheme="minorHAnsi" w:cstheme="minorHAnsi"/>
          <w:sz w:val="22"/>
          <w:szCs w:val="22"/>
        </w:rPr>
      </w:pPr>
      <w:r w:rsidRPr="00FD2BF4">
        <w:rPr>
          <w:rFonts w:asciiTheme="minorHAnsi" w:hAnsiTheme="minorHAnsi"/>
          <w:sz w:val="22"/>
        </w:rPr>
        <w:t xml:space="preserve">I/We, the undersigned,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xml:space="preserve"> declare upon my/our honour that the aforementioned data are correct and that the contractor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if selected by the Contracting Authority for the Public Contract, shall deliver the goods exactly according to the technical and business conditions set out in its tender.</w:t>
      </w:r>
    </w:p>
    <w:p w14:paraId="17AD3764" w14:textId="77777777" w:rsidR="00034F58" w:rsidRDefault="00034F58" w:rsidP="00D8720A">
      <w:pPr>
        <w:rPr>
          <w:rFonts w:asciiTheme="minorHAnsi" w:hAnsiTheme="minorHAnsi" w:cstheme="minorHAnsi"/>
          <w:sz w:val="22"/>
          <w:szCs w:val="22"/>
        </w:rPr>
      </w:pPr>
    </w:p>
    <w:p w14:paraId="4AA976E1" w14:textId="77777777" w:rsidR="00B17182" w:rsidRPr="00FD2BF4" w:rsidRDefault="00B17182" w:rsidP="00D8720A">
      <w:pPr>
        <w:rPr>
          <w:rFonts w:asciiTheme="minorHAnsi" w:hAnsiTheme="minorHAnsi" w:cstheme="minorHAnsi"/>
          <w:sz w:val="22"/>
          <w:szCs w:val="22"/>
        </w:rPr>
      </w:pPr>
    </w:p>
    <w:p w14:paraId="1D0745D6" w14:textId="4AB2F5DE"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In</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 xml:space="preserve">date </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p>
    <w:p w14:paraId="7C75EEEF" w14:textId="77777777" w:rsidR="00034F58" w:rsidRPr="00FD2BF4" w:rsidRDefault="00034F58" w:rsidP="00D8720A">
      <w:pPr>
        <w:rPr>
          <w:rFonts w:asciiTheme="minorHAnsi" w:hAnsiTheme="minorHAnsi" w:cstheme="minorHAnsi"/>
          <w:sz w:val="22"/>
          <w:szCs w:val="22"/>
        </w:rPr>
      </w:pPr>
    </w:p>
    <w:p w14:paraId="143976B5" w14:textId="77777777" w:rsidR="00034F58" w:rsidRPr="00FD2BF4" w:rsidRDefault="00034F58" w:rsidP="00D8720A">
      <w:pPr>
        <w:rPr>
          <w:rFonts w:asciiTheme="minorHAnsi" w:hAnsiTheme="minorHAnsi" w:cstheme="minorHAnsi"/>
          <w:sz w:val="22"/>
          <w:szCs w:val="22"/>
        </w:rPr>
      </w:pPr>
    </w:p>
    <w:p w14:paraId="3B0EF3F7" w14:textId="7BBACF73"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t>_________________________________</w:t>
      </w:r>
    </w:p>
    <w:p w14:paraId="47B220AC" w14:textId="77777777" w:rsidR="00D8720A"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Name and position of the contractor’s authorized person</w:t>
      </w:r>
    </w:p>
    <w:p w14:paraId="48997109" w14:textId="6337ED26" w:rsidR="00225C35"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Stamp and signature of the contractor’s authorized person</w:t>
      </w:r>
    </w:p>
    <w:sectPr w:rsidR="00225C35" w:rsidRPr="00FD2BF4" w:rsidSect="00A37B33">
      <w:pgSz w:w="11906" w:h="16838"/>
      <w:pgMar w:top="993" w:right="1417" w:bottom="1560" w:left="1134"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Autor" w:initials="A">
    <w:p w14:paraId="605F113A" w14:textId="77777777" w:rsidR="0083764B" w:rsidRDefault="0083764B" w:rsidP="0083764B">
      <w:pPr>
        <w:pStyle w:val="Textkomente"/>
      </w:pPr>
      <w:r>
        <w:rPr>
          <w:rStyle w:val="Odkaznakoment"/>
        </w:rPr>
        <w:annotationRef/>
      </w:r>
      <w:r>
        <w:rPr>
          <w:b/>
          <w:bCs/>
        </w:rPr>
        <w:t>Applicant:</w:t>
      </w:r>
    </w:p>
    <w:p w14:paraId="3A24D582" w14:textId="77777777" w:rsidR="0083764B" w:rsidRDefault="0083764B" w:rsidP="0083764B">
      <w:pPr>
        <w:pStyle w:val="Textkomente"/>
      </w:pPr>
      <w:r>
        <w:t>we will make a proposal but we can not guarantee the 20 °C temperature difference in launder system anyway</w:t>
      </w:r>
    </w:p>
    <w:p w14:paraId="321FA43C" w14:textId="77777777" w:rsidR="0083764B" w:rsidRDefault="0083764B" w:rsidP="0083764B">
      <w:pPr>
        <w:pStyle w:val="Textkomente"/>
      </w:pPr>
    </w:p>
    <w:p w14:paraId="02EC5AA2" w14:textId="77777777" w:rsidR="0083764B" w:rsidRDefault="0083764B" w:rsidP="0083764B">
      <w:pPr>
        <w:pStyle w:val="Textkomente"/>
      </w:pPr>
      <w:r>
        <w:rPr>
          <w:b/>
          <w:bCs/>
        </w:rPr>
        <w:t>AIB:</w:t>
      </w:r>
    </w:p>
    <w:p w14:paraId="583A9C23" w14:textId="77777777" w:rsidR="0083764B" w:rsidRDefault="0083764B" w:rsidP="0083764B">
      <w:pPr>
        <w:pStyle w:val="Textkomente"/>
      </w:pPr>
      <w:r>
        <w:t>Less than 20 °C should be understood as target value, not guaranteed.</w:t>
      </w:r>
    </w:p>
  </w:comment>
  <w:comment w:id="17" w:author="Autor" w:initials="A">
    <w:p w14:paraId="3B541618" w14:textId="77777777" w:rsidR="001C2C13" w:rsidRDefault="001C2C13" w:rsidP="001C2C13">
      <w:pPr>
        <w:pStyle w:val="Textkomente"/>
      </w:pPr>
      <w:r>
        <w:rPr>
          <w:rStyle w:val="Odkaznakoment"/>
        </w:rPr>
        <w:annotationRef/>
      </w:r>
      <w:r>
        <w:rPr>
          <w:b/>
          <w:bCs/>
        </w:rPr>
        <w:t>Applicant:</w:t>
      </w:r>
    </w:p>
    <w:p w14:paraId="23E07D39" w14:textId="77777777" w:rsidR="001C2C13" w:rsidRDefault="001C2C13" w:rsidP="001C2C13">
      <w:pPr>
        <w:pStyle w:val="Textkomente"/>
      </w:pPr>
      <w:r>
        <w:t>Problematic definition, +/-2.5°C between the strands in the tundish is ok, in the tundish there are higher differences. For example between the inlet and the connection to the nozzels, caused by the high conductivity of the metal and the cooling of the moulds</w:t>
      </w:r>
    </w:p>
    <w:p w14:paraId="7630B9C3" w14:textId="77777777" w:rsidR="001C2C13" w:rsidRDefault="001C2C13" w:rsidP="001C2C13">
      <w:pPr>
        <w:pStyle w:val="Textkomente"/>
      </w:pPr>
    </w:p>
    <w:p w14:paraId="465367AC" w14:textId="77777777" w:rsidR="001C2C13" w:rsidRDefault="001C2C13" w:rsidP="001C2C13">
      <w:pPr>
        <w:pStyle w:val="Textkomente"/>
      </w:pPr>
      <w:r>
        <w:rPr>
          <w:b/>
          <w:bCs/>
        </w:rPr>
        <w:t>AIB:</w:t>
      </w:r>
    </w:p>
    <w:p w14:paraId="72BC53E3" w14:textId="77777777" w:rsidR="001C2C13" w:rsidRDefault="001C2C13" w:rsidP="001C2C13">
      <w:pPr>
        <w:pStyle w:val="Textkomente"/>
      </w:pPr>
      <w:r>
        <w:t>Meaning is: Design shall ensure minimum temperature difference within the tundish between center to outer strands.</w:t>
      </w:r>
    </w:p>
  </w:comment>
  <w:comment w:id="22" w:author="Autor" w:initials="A">
    <w:p w14:paraId="74C0198E" w14:textId="77777777" w:rsidR="00876505" w:rsidRDefault="00876505" w:rsidP="00876505">
      <w:pPr>
        <w:pStyle w:val="Textkomente"/>
      </w:pPr>
      <w:r>
        <w:rPr>
          <w:rStyle w:val="Odkaznakoment"/>
        </w:rPr>
        <w:annotationRef/>
      </w:r>
      <w:r>
        <w:rPr>
          <w:b/>
          <w:bCs/>
        </w:rPr>
        <w:t>Applicant:</w:t>
      </w:r>
    </w:p>
    <w:p w14:paraId="08A16256" w14:textId="77777777" w:rsidR="00876505" w:rsidRDefault="00876505" w:rsidP="00876505">
      <w:pPr>
        <w:pStyle w:val="Textkomente"/>
      </w:pPr>
      <w:r>
        <w:t>Standard design is about 5m/min, less oxide generation on joints.</w:t>
      </w:r>
    </w:p>
    <w:p w14:paraId="32463990" w14:textId="77777777" w:rsidR="00876505" w:rsidRDefault="00876505" w:rsidP="00876505">
      <w:pPr>
        <w:pStyle w:val="Textkomente"/>
      </w:pPr>
    </w:p>
    <w:p w14:paraId="4B1B0541" w14:textId="77777777" w:rsidR="00876505" w:rsidRDefault="00876505" w:rsidP="00876505">
      <w:pPr>
        <w:pStyle w:val="Textkomente"/>
      </w:pPr>
      <w:r>
        <w:rPr>
          <w:b/>
          <w:bCs/>
        </w:rPr>
        <w:t>AIB:</w:t>
      </w:r>
    </w:p>
    <w:p w14:paraId="66A57470" w14:textId="77777777" w:rsidR="00876505" w:rsidRDefault="00876505" w:rsidP="00876505">
      <w:pPr>
        <w:pStyle w:val="Textkomente"/>
      </w:pPr>
      <w:r>
        <w:t xml:space="preserve">This velocity, is an industry standard design, which has been introduced to help companies minimize the temperature losses, after the furnace to the casting machine. The value presented in our specification, is intended for steady state operation. We acknowledge that the start of the cast, the flow velocity is higher but the reduced Cross Section (CX) minimizes not only the temperature but also the flow needed during fill. </w:t>
      </w:r>
    </w:p>
    <w:p w14:paraId="7470E71E" w14:textId="77777777" w:rsidR="00876505" w:rsidRDefault="00876505" w:rsidP="00876505">
      <w:pPr>
        <w:pStyle w:val="Textkomente"/>
      </w:pPr>
      <w:r>
        <w:t>If you desire to ignore this specification, please take exception of the point, then present real temperature data from your lower velocity trough, so that we may understand your thermal losses which we will have to overcome by burning more fossil fuels, generating more GHG.</w:t>
      </w:r>
    </w:p>
    <w:p w14:paraId="2A5F6276" w14:textId="77777777" w:rsidR="00876505" w:rsidRDefault="00876505" w:rsidP="00876505">
      <w:pPr>
        <w:pStyle w:val="Textkomente"/>
      </w:pPr>
      <w:r>
        <w:t xml:space="preserve">Perhaps your design has a filling velocity of 125 mm/sec, 7.5 meters per minute. Our focus, is on the steady state condition. </w:t>
      </w:r>
    </w:p>
    <w:p w14:paraId="159386B8" w14:textId="77777777" w:rsidR="00876505" w:rsidRDefault="00876505" w:rsidP="00876505">
      <w:pPr>
        <w:pStyle w:val="Textkomente"/>
      </w:pPr>
      <w:r>
        <w:t>When designing the trough, at steady state of 7.0-9.8 meters per minute, the flow remains in the laminar flow region.</w:t>
      </w:r>
    </w:p>
  </w:comment>
  <w:comment w:id="28" w:author="Autor" w:initials="A">
    <w:p w14:paraId="55EECE6E" w14:textId="476EBC50" w:rsidR="00B64020" w:rsidRDefault="0042653B" w:rsidP="00B64020">
      <w:pPr>
        <w:pStyle w:val="Textkomente"/>
      </w:pPr>
      <w:r>
        <w:rPr>
          <w:rStyle w:val="Odkaznakoment"/>
        </w:rPr>
        <w:annotationRef/>
      </w:r>
      <w:r w:rsidR="00B64020">
        <w:rPr>
          <w:b/>
          <w:bCs/>
        </w:rPr>
        <w:t>Applicant:</w:t>
      </w:r>
    </w:p>
    <w:p w14:paraId="45724833" w14:textId="77777777" w:rsidR="00B64020" w:rsidRDefault="00B64020" w:rsidP="00B64020">
      <w:pPr>
        <w:pStyle w:val="Textkomente"/>
      </w:pPr>
      <w:r>
        <w:t>guarantee for this value without a corresponding refining target is not acceptable.  </w:t>
      </w:r>
    </w:p>
    <w:p w14:paraId="4C489821" w14:textId="77777777" w:rsidR="00B64020" w:rsidRDefault="00B64020" w:rsidP="00B64020">
      <w:pPr>
        <w:pStyle w:val="Textkomente"/>
      </w:pPr>
      <w:r>
        <w:t>How much HCL is created depends mainly on the chlorine % adding. How much CL2 needs to be added at the degasser depends on the metal cleanliness coming from upstream and final target levels. It can be adjusted to hit the requested removal target (which is not set yet) or adjusted to hit the max. HCL levels.</w:t>
      </w:r>
    </w:p>
    <w:p w14:paraId="18010E65" w14:textId="77777777" w:rsidR="00B64020" w:rsidRDefault="00B64020" w:rsidP="00B64020">
      <w:pPr>
        <w:pStyle w:val="Textkomente"/>
      </w:pPr>
      <w:r>
        <w:t>We don’t look for numbers above 0,02 kg/ton. But this is limiting the treatment by nature. Hitting both the same time doesn’t work with the chemistry rules.</w:t>
      </w:r>
    </w:p>
    <w:p w14:paraId="7B91FB73" w14:textId="77777777" w:rsidR="00B64020" w:rsidRDefault="00B64020" w:rsidP="00B64020">
      <w:pPr>
        <w:pStyle w:val="Textkomente"/>
      </w:pPr>
      <w:r>
        <w:t>As more chambers are existing as bigger is the window for leveling this - but this can’t be in the interest to use a larger degasser for keeping HCL emissions under control. The upstream furnace treatment must be efficient enough to avoid to come into trouble at the degassing stage with adding so much chlorine that HCL limits are exceeded.</w:t>
      </w:r>
    </w:p>
    <w:p w14:paraId="2A6864EA" w14:textId="77777777" w:rsidR="00B64020" w:rsidRDefault="00B64020" w:rsidP="00B64020">
      <w:pPr>
        <w:pStyle w:val="Textkomente"/>
      </w:pPr>
    </w:p>
    <w:p w14:paraId="01F41B7C" w14:textId="77777777" w:rsidR="00B64020" w:rsidRDefault="00B64020" w:rsidP="00B64020">
      <w:pPr>
        <w:pStyle w:val="Textkomente"/>
      </w:pPr>
      <w:r>
        <w:rPr>
          <w:b/>
          <w:bCs/>
        </w:rPr>
        <w:t>AIB:</w:t>
      </w:r>
    </w:p>
    <w:p w14:paraId="0F0639F6" w14:textId="77777777" w:rsidR="00B64020" w:rsidRDefault="00B64020" w:rsidP="00B64020">
      <w:pPr>
        <w:pStyle w:val="Textkomente"/>
      </w:pPr>
      <w:r>
        <w:t>As hydrogen is targeted, less so the alkali elements, we will ask for a solid reduction of 75% thru the degasser.</w:t>
      </w:r>
    </w:p>
  </w:comment>
  <w:comment w:id="38" w:author="Autor" w:initials="A">
    <w:p w14:paraId="68B93D87" w14:textId="77777777" w:rsidR="00526F89" w:rsidRDefault="00526F89" w:rsidP="00526F89">
      <w:pPr>
        <w:pStyle w:val="Textkomente"/>
      </w:pPr>
      <w:r>
        <w:rPr>
          <w:rStyle w:val="Odkaznakoment"/>
        </w:rPr>
        <w:annotationRef/>
      </w:r>
      <w:r>
        <w:rPr>
          <w:b/>
          <w:bCs/>
        </w:rPr>
        <w:t>Applicant:</w:t>
      </w:r>
    </w:p>
    <w:p w14:paraId="257A51AA" w14:textId="77777777" w:rsidR="00526F89" w:rsidRDefault="00526F89" w:rsidP="00526F89">
      <w:pPr>
        <w:pStyle w:val="Textkomente"/>
      </w:pPr>
      <w:r>
        <w:t>Dust creation can’t be guaranteed as this depends on the metal cleanliness coming from upstream. This is out of the control of the degassing unit. Which particle is finally ending as solid salt swimming on top and which is light enough to be transported by the vent can’t be determined.</w:t>
      </w:r>
    </w:p>
    <w:p w14:paraId="609BB6A1" w14:textId="77777777" w:rsidR="00526F89" w:rsidRDefault="00526F89" w:rsidP="00526F89">
      <w:pPr>
        <w:pStyle w:val="Textkomente"/>
      </w:pPr>
    </w:p>
    <w:p w14:paraId="50BA3074" w14:textId="77777777" w:rsidR="00526F89" w:rsidRDefault="00526F89" w:rsidP="00526F89">
      <w:pPr>
        <w:pStyle w:val="Textkomente"/>
      </w:pPr>
      <w:r>
        <w:rPr>
          <w:b/>
          <w:bCs/>
        </w:rPr>
        <w:t>AIB:</w:t>
      </w:r>
    </w:p>
    <w:p w14:paraId="566AFFD4" w14:textId="77777777" w:rsidR="00526F89" w:rsidRDefault="00526F89" w:rsidP="00526F89">
      <w:pPr>
        <w:pStyle w:val="Textkomente"/>
      </w:pPr>
      <w:r>
        <w:t>The chlorine level you propose, should not create harmful powders. This may be removed.</w:t>
      </w:r>
    </w:p>
  </w:comment>
  <w:comment w:id="45" w:author="Autor" w:initials="A">
    <w:p w14:paraId="6E9365F8" w14:textId="77777777" w:rsidR="00DC75E0" w:rsidRDefault="00DC75E0" w:rsidP="00DC75E0">
      <w:pPr>
        <w:pStyle w:val="Textkomente"/>
      </w:pPr>
      <w:r>
        <w:rPr>
          <w:rStyle w:val="Odkaznakoment"/>
        </w:rPr>
        <w:annotationRef/>
      </w:r>
      <w:r>
        <w:rPr>
          <w:b/>
          <w:bCs/>
        </w:rPr>
        <w:t>Applicant:</w:t>
      </w:r>
    </w:p>
    <w:p w14:paraId="27BBDE5F" w14:textId="77777777" w:rsidR="00DC75E0" w:rsidRDefault="00DC75E0" w:rsidP="00DC75E0">
      <w:pPr>
        <w:pStyle w:val="Textkomente"/>
      </w:pPr>
      <w:r>
        <w:t>Ok</w:t>
      </w:r>
    </w:p>
    <w:p w14:paraId="6D4E9EFA" w14:textId="77777777" w:rsidR="00DC75E0" w:rsidRDefault="00DC75E0" w:rsidP="00DC75E0">
      <w:pPr>
        <w:pStyle w:val="Textkomente"/>
      </w:pPr>
    </w:p>
    <w:p w14:paraId="7C35CD0F" w14:textId="77777777" w:rsidR="00DC75E0" w:rsidRDefault="00DC75E0" w:rsidP="00DC75E0">
      <w:pPr>
        <w:pStyle w:val="Textkomente"/>
      </w:pPr>
      <w:r>
        <w:rPr>
          <w:b/>
          <w:bCs/>
        </w:rPr>
        <w:t>AIB:</w:t>
      </w:r>
    </w:p>
    <w:p w14:paraId="368F7570" w14:textId="77777777" w:rsidR="00DC75E0" w:rsidRDefault="00DC75E0" w:rsidP="00DC75E0">
      <w:pPr>
        <w:pStyle w:val="Textkomente"/>
      </w:pPr>
      <w:r>
        <w:t>Ok</w:t>
      </w:r>
    </w:p>
  </w:comment>
  <w:comment w:id="52" w:author="Autor" w:initials="A">
    <w:p w14:paraId="36F0AE63" w14:textId="77777777" w:rsidR="007530E1" w:rsidRDefault="007530E1" w:rsidP="007530E1">
      <w:pPr>
        <w:pStyle w:val="Textkomente"/>
      </w:pPr>
      <w:r>
        <w:rPr>
          <w:rStyle w:val="Odkaznakoment"/>
        </w:rPr>
        <w:annotationRef/>
      </w:r>
      <w:r>
        <w:rPr>
          <w:b/>
          <w:bCs/>
        </w:rPr>
        <w:t>Applicant:</w:t>
      </w:r>
    </w:p>
    <w:p w14:paraId="4A5EED12" w14:textId="77777777" w:rsidR="007530E1" w:rsidRDefault="007530E1" w:rsidP="007530E1">
      <w:pPr>
        <w:pStyle w:val="Textkomente"/>
      </w:pPr>
      <w:r>
        <w:t>pure chlorine is never used. It is a mix of Argon &amp; Cl2 (typically 0.5-1 max.5% - %)</w:t>
      </w:r>
    </w:p>
    <w:p w14:paraId="36B9B4F7" w14:textId="77777777" w:rsidR="007530E1" w:rsidRDefault="007530E1" w:rsidP="007530E1">
      <w:pPr>
        <w:pStyle w:val="Textkomente"/>
      </w:pPr>
    </w:p>
    <w:p w14:paraId="0D603104" w14:textId="77777777" w:rsidR="007530E1" w:rsidRDefault="007530E1" w:rsidP="007530E1">
      <w:pPr>
        <w:pStyle w:val="Textkomente"/>
      </w:pPr>
      <w:r>
        <w:rPr>
          <w:b/>
          <w:bCs/>
        </w:rPr>
        <w:t>AIB:</w:t>
      </w:r>
    </w:p>
    <w:p w14:paraId="766A4DD0" w14:textId="77777777" w:rsidR="007530E1" w:rsidRDefault="007530E1" w:rsidP="007530E1">
      <w:pPr>
        <w:pStyle w:val="Textkomente"/>
      </w:pPr>
      <w:r>
        <w:t>Accepted</w:t>
      </w:r>
    </w:p>
  </w:comment>
  <w:comment w:id="59" w:author="Autor" w:initials="A">
    <w:p w14:paraId="527BA241" w14:textId="77777777" w:rsidR="0082107A" w:rsidRDefault="0082107A" w:rsidP="0082107A">
      <w:pPr>
        <w:pStyle w:val="Textkomente"/>
      </w:pPr>
      <w:r>
        <w:rPr>
          <w:rStyle w:val="Odkaznakoment"/>
        </w:rPr>
        <w:annotationRef/>
      </w:r>
      <w:r>
        <w:rPr>
          <w:b/>
          <w:bCs/>
        </w:rPr>
        <w:t>Applicant:</w:t>
      </w:r>
    </w:p>
    <w:p w14:paraId="6C0C88FA" w14:textId="77777777" w:rsidR="0082107A" w:rsidRDefault="0082107A" w:rsidP="0082107A">
      <w:pPr>
        <w:pStyle w:val="Textkomente"/>
      </w:pPr>
      <w:r>
        <w:t>Ok</w:t>
      </w:r>
    </w:p>
    <w:p w14:paraId="37EFD834" w14:textId="77777777" w:rsidR="0082107A" w:rsidRDefault="0082107A" w:rsidP="0082107A">
      <w:pPr>
        <w:pStyle w:val="Textkomente"/>
      </w:pPr>
    </w:p>
    <w:p w14:paraId="074626A0" w14:textId="77777777" w:rsidR="0082107A" w:rsidRDefault="0082107A" w:rsidP="0082107A">
      <w:pPr>
        <w:pStyle w:val="Textkomente"/>
      </w:pPr>
      <w:r>
        <w:rPr>
          <w:b/>
          <w:bCs/>
        </w:rPr>
        <w:t>AIB:</w:t>
      </w:r>
    </w:p>
    <w:p w14:paraId="0B3BA190" w14:textId="77777777" w:rsidR="0082107A" w:rsidRDefault="0082107A" w:rsidP="0082107A">
      <w:pPr>
        <w:pStyle w:val="Textkomente"/>
      </w:pPr>
      <w:r>
        <w:t>Ok</w:t>
      </w:r>
    </w:p>
  </w:comment>
  <w:comment w:id="66" w:author="Autor" w:initials="A">
    <w:p w14:paraId="35EEB715" w14:textId="77777777" w:rsidR="00256949" w:rsidRDefault="00256949" w:rsidP="00256949">
      <w:pPr>
        <w:pStyle w:val="Textkomente"/>
      </w:pPr>
      <w:r>
        <w:rPr>
          <w:rStyle w:val="Odkaznakoment"/>
        </w:rPr>
        <w:annotationRef/>
      </w:r>
      <w:r>
        <w:rPr>
          <w:b/>
          <w:bCs/>
        </w:rPr>
        <w:t>Applicant:</w:t>
      </w:r>
    </w:p>
    <w:p w14:paraId="21F2639E" w14:textId="77777777" w:rsidR="00256949" w:rsidRDefault="00256949" w:rsidP="00256949">
      <w:pPr>
        <w:pStyle w:val="Textkomente"/>
      </w:pPr>
      <w:r>
        <w:t>Seventy-Five (75%) percent efficiency down to a lower limit of: ≤0.13 cc/100 gr. for alloys contain ≤ 1% Mg and ≤0.13 cc/100 gr. for alloys containing &gt; 1% Mg</w:t>
      </w:r>
    </w:p>
    <w:p w14:paraId="6AE466B5" w14:textId="77777777" w:rsidR="00256949" w:rsidRDefault="00256949" w:rsidP="00256949">
      <w:pPr>
        <w:pStyle w:val="Textkomente"/>
      </w:pPr>
    </w:p>
    <w:p w14:paraId="57452470" w14:textId="77777777" w:rsidR="00256949" w:rsidRDefault="00256949" w:rsidP="00256949">
      <w:pPr>
        <w:pStyle w:val="Textkomente"/>
      </w:pPr>
      <w:r>
        <w:rPr>
          <w:b/>
          <w:bCs/>
        </w:rPr>
        <w:t>AIB:</w:t>
      </w:r>
    </w:p>
    <w:p w14:paraId="748B0D54" w14:textId="77777777" w:rsidR="00256949" w:rsidRDefault="00256949" w:rsidP="00256949">
      <w:pPr>
        <w:pStyle w:val="Textkomente"/>
      </w:pPr>
      <w:r>
        <w:t>The expectation listed is consistent with your comment.</w:t>
      </w:r>
    </w:p>
  </w:comment>
  <w:comment w:id="70" w:author="Autor" w:initials="A">
    <w:p w14:paraId="5EC9A7B2" w14:textId="77777777" w:rsidR="00912D92" w:rsidRDefault="00912D92" w:rsidP="00912D92">
      <w:pPr>
        <w:pStyle w:val="Textkomente"/>
      </w:pPr>
      <w:r>
        <w:rPr>
          <w:rStyle w:val="Odkaznakoment"/>
        </w:rPr>
        <w:annotationRef/>
      </w:r>
      <w:r>
        <w:rPr>
          <w:b/>
          <w:bCs/>
        </w:rPr>
        <w:t>Applicant:</w:t>
      </w:r>
    </w:p>
    <w:p w14:paraId="7933486E" w14:textId="77777777" w:rsidR="00912D92" w:rsidRDefault="00912D92" w:rsidP="00912D92">
      <w:pPr>
        <w:pStyle w:val="Textkomente"/>
      </w:pPr>
      <w:r>
        <w:t>With this requirement it is not possible to initialize a solidification.</w:t>
      </w:r>
    </w:p>
    <w:p w14:paraId="3F6E8BF6" w14:textId="77777777" w:rsidR="00912D92" w:rsidRDefault="00912D92" w:rsidP="00912D92">
      <w:pPr>
        <w:pStyle w:val="Textkomente"/>
      </w:pPr>
    </w:p>
    <w:p w14:paraId="0EFC3AB5" w14:textId="77777777" w:rsidR="00912D92" w:rsidRDefault="00912D92" w:rsidP="00912D92">
      <w:pPr>
        <w:pStyle w:val="Textkomente"/>
      </w:pPr>
      <w:r>
        <w:rPr>
          <w:b/>
          <w:bCs/>
        </w:rPr>
        <w:t>AIB:</w:t>
      </w:r>
    </w:p>
    <w:p w14:paraId="7685B712" w14:textId="77777777" w:rsidR="00912D92" w:rsidRDefault="00912D92" w:rsidP="00912D92">
      <w:pPr>
        <w:pStyle w:val="Textkomente"/>
      </w:pPr>
      <w:r>
        <w:t xml:space="preserve">Accepted – temperature range as per alloy. </w:t>
      </w:r>
    </w:p>
  </w:comment>
  <w:comment w:id="78" w:author="Autor" w:initials="A">
    <w:p w14:paraId="7B16A38C" w14:textId="77777777" w:rsidR="006550C4" w:rsidRDefault="006550C4" w:rsidP="006550C4">
      <w:pPr>
        <w:pStyle w:val="Textkomente"/>
      </w:pPr>
      <w:r>
        <w:rPr>
          <w:rStyle w:val="Odkaznakoment"/>
        </w:rPr>
        <w:annotationRef/>
      </w:r>
      <w:r>
        <w:rPr>
          <w:b/>
          <w:bCs/>
        </w:rPr>
        <w:t>Applicant:</w:t>
      </w:r>
    </w:p>
    <w:p w14:paraId="2E8D2AF2" w14:textId="77777777" w:rsidR="006550C4" w:rsidRDefault="006550C4" w:rsidP="006550C4">
      <w:pPr>
        <w:pStyle w:val="Textkomente"/>
      </w:pPr>
      <w:r>
        <w:t>Some details have to be modified, because of physical restrictions. Detials in other technical document</w:t>
      </w:r>
    </w:p>
    <w:p w14:paraId="78B54DC4" w14:textId="77777777" w:rsidR="006550C4" w:rsidRDefault="006550C4" w:rsidP="006550C4">
      <w:pPr>
        <w:pStyle w:val="Textkomente"/>
      </w:pPr>
    </w:p>
    <w:p w14:paraId="5E755FD2" w14:textId="77777777" w:rsidR="006550C4" w:rsidRDefault="006550C4" w:rsidP="006550C4">
      <w:pPr>
        <w:pStyle w:val="Textkomente"/>
      </w:pPr>
      <w:r>
        <w:rPr>
          <w:b/>
          <w:bCs/>
        </w:rPr>
        <w:t>AIB:</w:t>
      </w:r>
    </w:p>
    <w:p w14:paraId="39168D0C" w14:textId="77777777" w:rsidR="006550C4" w:rsidRDefault="006550C4" w:rsidP="006550C4">
      <w:pPr>
        <w:pStyle w:val="Textkomente"/>
      </w:pPr>
      <w:r>
        <w:t>Noted</w:t>
      </w:r>
    </w:p>
  </w:comment>
  <w:comment w:id="83" w:author="Autor" w:initials="A">
    <w:p w14:paraId="2A0D8414" w14:textId="77777777" w:rsidR="002C785B" w:rsidRDefault="002C785B" w:rsidP="002C785B">
      <w:pPr>
        <w:pStyle w:val="Textkomente"/>
      </w:pPr>
      <w:r>
        <w:rPr>
          <w:rStyle w:val="Odkaznakoment"/>
        </w:rPr>
        <w:annotationRef/>
      </w:r>
      <w:r>
        <w:rPr>
          <w:b/>
          <w:bCs/>
        </w:rPr>
        <w:t>Applicant:</w:t>
      </w:r>
    </w:p>
    <w:p w14:paraId="6390BD4B" w14:textId="77777777" w:rsidR="002C785B" w:rsidRDefault="002C785B" w:rsidP="002C785B">
      <w:pPr>
        <w:pStyle w:val="Textkomente"/>
      </w:pPr>
      <w:r>
        <w:t>It is not possible to provide an all-encompassing warranty, as this depends on the customer's conditions; a refinement of the document is necessary.</w:t>
      </w:r>
    </w:p>
    <w:p w14:paraId="42BAD1C5" w14:textId="77777777" w:rsidR="002C785B" w:rsidRDefault="002C785B" w:rsidP="002C785B">
      <w:pPr>
        <w:pStyle w:val="Textkomente"/>
      </w:pPr>
    </w:p>
    <w:p w14:paraId="140E3F25" w14:textId="77777777" w:rsidR="002C785B" w:rsidRDefault="002C785B" w:rsidP="002C785B">
      <w:pPr>
        <w:pStyle w:val="Textkomente"/>
      </w:pPr>
      <w:r>
        <w:rPr>
          <w:b/>
          <w:bCs/>
        </w:rPr>
        <w:t>AIB:</w:t>
      </w:r>
    </w:p>
    <w:p w14:paraId="08ACF73B" w14:textId="77777777" w:rsidR="002C785B" w:rsidRDefault="002C785B" w:rsidP="002C785B">
      <w:pPr>
        <w:pStyle w:val="Textkomente"/>
      </w:pPr>
      <w:r>
        <w:t>Accepted – see bellow the parameters which are exluded from guarantess</w:t>
      </w:r>
    </w:p>
  </w:comment>
  <w:comment w:id="85" w:author="Autor" w:initials="A">
    <w:p w14:paraId="3794E868" w14:textId="77777777" w:rsidR="00D173FE" w:rsidRDefault="00D173FE" w:rsidP="00D173FE">
      <w:pPr>
        <w:pStyle w:val="Textkomente"/>
      </w:pPr>
      <w:r>
        <w:rPr>
          <w:rStyle w:val="Odkaznakoment"/>
        </w:rPr>
        <w:annotationRef/>
      </w:r>
      <w:r>
        <w:rPr>
          <w:b/>
          <w:bCs/>
        </w:rPr>
        <w:t>Applicant:</w:t>
      </w:r>
    </w:p>
    <w:p w14:paraId="66A4A1F7" w14:textId="77777777" w:rsidR="00D173FE" w:rsidRDefault="00D173FE" w:rsidP="00D173FE">
      <w:pPr>
        <w:pStyle w:val="Textkomente"/>
      </w:pPr>
      <w:r>
        <w:t>Not our standard; can be done - please advise what you have exactly in mind</w:t>
      </w:r>
    </w:p>
    <w:p w14:paraId="54E665CF" w14:textId="77777777" w:rsidR="00D173FE" w:rsidRDefault="00D173FE" w:rsidP="00D173FE">
      <w:pPr>
        <w:pStyle w:val="Textkomente"/>
      </w:pPr>
    </w:p>
    <w:p w14:paraId="25DC9150" w14:textId="77777777" w:rsidR="00D173FE" w:rsidRDefault="00D173FE" w:rsidP="00D173FE">
      <w:pPr>
        <w:pStyle w:val="Textkomente"/>
      </w:pPr>
      <w:r>
        <w:rPr>
          <w:b/>
          <w:bCs/>
        </w:rPr>
        <w:t>AIB:</w:t>
      </w:r>
    </w:p>
    <w:p w14:paraId="19BF7F1C" w14:textId="77777777" w:rsidR="00D173FE" w:rsidRDefault="00D173FE" w:rsidP="00D173FE">
      <w:pPr>
        <w:pStyle w:val="Textkomente"/>
      </w:pPr>
      <w:r>
        <w:t>Remote access to equipment for troubleshooting, software upgrades, data analysis, etc.</w:t>
      </w:r>
    </w:p>
    <w:p w14:paraId="7028C9CA" w14:textId="77777777" w:rsidR="00D173FE" w:rsidRDefault="00D173FE" w:rsidP="00D173FE">
      <w:pPr>
        <w:pStyle w:val="Textkomente"/>
      </w:pPr>
      <w:r>
        <w:t>Mandatory.</w:t>
      </w:r>
    </w:p>
  </w:comment>
  <w:comment w:id="86" w:author="Autor" w:initials="A">
    <w:p w14:paraId="5A1A1674" w14:textId="77777777" w:rsidR="00E67D9C" w:rsidRDefault="00E67D9C" w:rsidP="00E67D9C">
      <w:pPr>
        <w:pStyle w:val="Textkomente"/>
      </w:pPr>
      <w:r>
        <w:rPr>
          <w:rStyle w:val="Odkaznakoment"/>
        </w:rPr>
        <w:annotationRef/>
      </w:r>
      <w:r>
        <w:rPr>
          <w:b/>
          <w:bCs/>
        </w:rPr>
        <w:t>Applicant:</w:t>
      </w:r>
    </w:p>
    <w:p w14:paraId="35DC51A8" w14:textId="77777777" w:rsidR="00E67D9C" w:rsidRDefault="00E67D9C" w:rsidP="00E67D9C">
      <w:pPr>
        <w:pStyle w:val="Textkomente"/>
      </w:pPr>
      <w:r>
        <w:t>Not our standard; can be included - cost impact</w:t>
      </w:r>
    </w:p>
    <w:p w14:paraId="60357AFD" w14:textId="77777777" w:rsidR="00E67D9C" w:rsidRDefault="00E67D9C" w:rsidP="00E67D9C">
      <w:pPr>
        <w:pStyle w:val="Textkomente"/>
      </w:pPr>
    </w:p>
    <w:p w14:paraId="7EBC1765" w14:textId="77777777" w:rsidR="00E67D9C" w:rsidRDefault="00E67D9C" w:rsidP="00E67D9C">
      <w:pPr>
        <w:pStyle w:val="Textkomente"/>
      </w:pPr>
      <w:r>
        <w:rPr>
          <w:b/>
          <w:bCs/>
        </w:rPr>
        <w:t>AIB:</w:t>
      </w:r>
    </w:p>
    <w:p w14:paraId="5985D9E2" w14:textId="77777777" w:rsidR="00E67D9C" w:rsidRDefault="00E67D9C" w:rsidP="00E67D9C">
      <w:pPr>
        <w:pStyle w:val="Textkomente"/>
      </w:pPr>
      <w:r>
        <w:t>Please calculate with it in the offer</w:t>
      </w:r>
    </w:p>
  </w:comment>
  <w:comment w:id="87" w:author="Autor" w:initials="A">
    <w:p w14:paraId="72210324" w14:textId="77777777" w:rsidR="00E67D9C" w:rsidRDefault="00E67D9C" w:rsidP="00E67D9C">
      <w:pPr>
        <w:pStyle w:val="Textkomente"/>
      </w:pPr>
      <w:r>
        <w:rPr>
          <w:rStyle w:val="Odkaznakoment"/>
        </w:rPr>
        <w:annotationRef/>
      </w:r>
      <w:r>
        <w:rPr>
          <w:b/>
          <w:bCs/>
        </w:rPr>
        <w:t>Applicant:</w:t>
      </w:r>
    </w:p>
    <w:p w14:paraId="77826067" w14:textId="77777777" w:rsidR="00E67D9C" w:rsidRDefault="00E67D9C" w:rsidP="00E67D9C">
      <w:pPr>
        <w:pStyle w:val="Textkomente"/>
      </w:pPr>
      <w:r>
        <w:t>Not our standard; can be included - cost impact</w:t>
      </w:r>
    </w:p>
    <w:p w14:paraId="5FB95803" w14:textId="77777777" w:rsidR="00E67D9C" w:rsidRDefault="00E67D9C" w:rsidP="00E67D9C">
      <w:pPr>
        <w:pStyle w:val="Textkomente"/>
      </w:pPr>
    </w:p>
    <w:p w14:paraId="64724A06" w14:textId="77777777" w:rsidR="00E67D9C" w:rsidRDefault="00E67D9C" w:rsidP="00E67D9C">
      <w:pPr>
        <w:pStyle w:val="Textkomente"/>
      </w:pPr>
      <w:r>
        <w:rPr>
          <w:b/>
          <w:bCs/>
        </w:rPr>
        <w:t>AIB:</w:t>
      </w:r>
    </w:p>
    <w:p w14:paraId="38167BF0" w14:textId="77777777" w:rsidR="00E67D9C" w:rsidRDefault="00E67D9C" w:rsidP="00E67D9C">
      <w:pPr>
        <w:pStyle w:val="Textkomente"/>
      </w:pPr>
      <w:r>
        <w:t>Please calculate with it in the offer</w:t>
      </w:r>
    </w:p>
  </w:comment>
  <w:comment w:id="88" w:author="Autor" w:initials="A">
    <w:p w14:paraId="7E845B8D" w14:textId="77777777" w:rsidR="008B4642" w:rsidRDefault="008B4642" w:rsidP="008B4642">
      <w:pPr>
        <w:pStyle w:val="Textkomente"/>
      </w:pPr>
      <w:r>
        <w:rPr>
          <w:rStyle w:val="Odkaznakoment"/>
        </w:rPr>
        <w:annotationRef/>
      </w:r>
      <w:r>
        <w:rPr>
          <w:b/>
          <w:bCs/>
        </w:rPr>
        <w:t>Applicant:</w:t>
      </w:r>
    </w:p>
    <w:p w14:paraId="36B93D9D" w14:textId="77777777" w:rsidR="008B4642" w:rsidRDefault="008B4642" w:rsidP="008B4642">
      <w:pPr>
        <w:pStyle w:val="Textkomente"/>
      </w:pPr>
      <w:r>
        <w:t>Uniform graphical visualisation of all control panels</w:t>
      </w:r>
    </w:p>
    <w:p w14:paraId="7B7D8094" w14:textId="77777777" w:rsidR="008B4642" w:rsidRDefault="008B4642" w:rsidP="008B4642">
      <w:pPr>
        <w:pStyle w:val="Textkomente"/>
      </w:pPr>
    </w:p>
    <w:p w14:paraId="18BAB816" w14:textId="77777777" w:rsidR="008B4642" w:rsidRDefault="008B4642" w:rsidP="008B4642">
      <w:pPr>
        <w:pStyle w:val="Textkomente"/>
      </w:pPr>
      <w:r>
        <w:rPr>
          <w:b/>
          <w:bCs/>
        </w:rPr>
        <w:t>AIB:</w:t>
      </w:r>
    </w:p>
    <w:p w14:paraId="4E34E375" w14:textId="77777777" w:rsidR="008B4642" w:rsidRDefault="008B4642" w:rsidP="008B4642">
      <w:pPr>
        <w:pStyle w:val="Textkomente"/>
      </w:pPr>
      <w:r>
        <w:t>We require a unified graphical visualization of all HMIs on all delivered equipment. – Simplify: Base for all HMIs delivered by the Contractor must have te same graphical visualisation – for example: Symbol of a motor or pump with respective colour change for different status.</w:t>
      </w:r>
    </w:p>
    <w:p w14:paraId="15B8A434" w14:textId="77777777" w:rsidR="008B4642" w:rsidRDefault="008B4642" w:rsidP="008B4642">
      <w:pPr>
        <w:pStyle w:val="Textkomente"/>
      </w:pPr>
      <w:r>
        <w:t>Background: Operation/maintenance team responsible for more equipment.</w:t>
      </w:r>
    </w:p>
  </w:comment>
  <w:comment w:id="91" w:author="Autor" w:initials="A">
    <w:p w14:paraId="186133E8" w14:textId="77777777" w:rsidR="000D51A1" w:rsidRDefault="000D51A1" w:rsidP="000D51A1">
      <w:pPr>
        <w:pStyle w:val="Textkomente"/>
      </w:pPr>
      <w:r>
        <w:rPr>
          <w:rStyle w:val="Odkaznakoment"/>
        </w:rPr>
        <w:annotationRef/>
      </w:r>
      <w:r>
        <w:rPr>
          <w:b/>
          <w:bCs/>
        </w:rPr>
        <w:t>Applicant:</w:t>
      </w:r>
    </w:p>
    <w:p w14:paraId="6410FDDB" w14:textId="77777777" w:rsidR="000D51A1" w:rsidRDefault="000D51A1" w:rsidP="000D51A1">
      <w:pPr>
        <w:pStyle w:val="Textkomente"/>
      </w:pPr>
      <w:r>
        <w:t>Topic relates to different supplier, so it is not included; likewise it is an open specification</w:t>
      </w:r>
    </w:p>
    <w:p w14:paraId="7AE7ABB2" w14:textId="77777777" w:rsidR="000D51A1" w:rsidRDefault="000D51A1" w:rsidP="000D51A1">
      <w:pPr>
        <w:pStyle w:val="Textkomente"/>
      </w:pPr>
    </w:p>
    <w:p w14:paraId="24B2D682" w14:textId="77777777" w:rsidR="000D51A1" w:rsidRDefault="000D51A1" w:rsidP="000D51A1">
      <w:pPr>
        <w:pStyle w:val="Textkomente"/>
      </w:pPr>
      <w:r>
        <w:rPr>
          <w:b/>
          <w:bCs/>
        </w:rPr>
        <w:t>AIB:</w:t>
      </w:r>
    </w:p>
    <w:p w14:paraId="7BDC0307" w14:textId="77777777" w:rsidR="000D51A1" w:rsidRDefault="000D51A1" w:rsidP="000D51A1">
      <w:pPr>
        <w:pStyle w:val="Textkomente"/>
      </w:pPr>
      <w:r>
        <w:t>See definition in chapter 2.2.13 of document  Technical specifications.</w:t>
      </w:r>
    </w:p>
    <w:p w14:paraId="426D2086" w14:textId="77777777" w:rsidR="000D51A1" w:rsidRDefault="000D51A1" w:rsidP="000D51A1">
      <w:pPr>
        <w:pStyle w:val="Textkomente"/>
      </w:pPr>
      <w:r>
        <w:t xml:space="preserve">There is not a specific section detailing the aspects of furnace integration. The primary points are addressed on an Ad Hoc basis, in the molten distribution section. </w:t>
      </w:r>
    </w:p>
    <w:p w14:paraId="6F858D9E" w14:textId="77777777" w:rsidR="000D51A1" w:rsidRDefault="000D51A1" w:rsidP="000D51A1">
      <w:pPr>
        <w:pStyle w:val="Textkomente"/>
      </w:pPr>
      <w:r>
        <w:t>In normal conditions, the furnace TOP is within 1 meter past the joint. Final dimension to be fixed within engineering phase.</w:t>
      </w:r>
    </w:p>
    <w:p w14:paraId="7196D78A" w14:textId="77777777" w:rsidR="000D51A1" w:rsidRDefault="000D51A1" w:rsidP="000D51A1">
      <w:pPr>
        <w:pStyle w:val="Textkomente"/>
      </w:pPr>
      <w:r>
        <w:t xml:space="preserve">We expect the supplier of the treatment and casting side to work with the furnace supplier aimicably. </w:t>
      </w:r>
    </w:p>
    <w:p w14:paraId="42D7ADC3" w14:textId="77777777" w:rsidR="000D51A1" w:rsidRDefault="000D51A1" w:rsidP="000D51A1">
      <w:pPr>
        <w:pStyle w:val="Textkomente"/>
      </w:pPr>
      <w:r>
        <w:t>As the customer, we expect the furnace supplier to provide a hydraulic control signal, connecting the hydraulic control side with the casting automation so that during casting, the metal level is stable, and that when the casting process is interrupted, the furnace hydraulic tilting control is activated.</w:t>
      </w:r>
    </w:p>
    <w:p w14:paraId="6731E994" w14:textId="77777777" w:rsidR="000D51A1" w:rsidRDefault="000D51A1" w:rsidP="000D51A1">
      <w:pPr>
        <w:pStyle w:val="Textkomente"/>
      </w:pPr>
      <w:r>
        <w:t>We also expect the furnace supplier and the casting machine supplier use a common metal level sensor supplier and model.</w:t>
      </w:r>
    </w:p>
    <w:p w14:paraId="5EF7ADC9" w14:textId="77777777" w:rsidR="000D51A1" w:rsidRDefault="000D51A1" w:rsidP="000D51A1">
      <w:pPr>
        <w:pStyle w:val="Textkomente"/>
      </w:pPr>
      <w:r>
        <w:t>We also expect the furnace supplier to provide a secondary metal level signal, separate of the control system to hi light a Hi-Hi and a Low-Low level. This signal being generated by two electrical probes, at differing elevations continuously energized so that when the low-low electrode is in contact the metal conducts the electrical signal away from the Hi-Hi probe. Conversely, when the Lo-Lo probe is energized and the metal contacts the Hi-Hi probe, the electrical circuit is complete and the furnace tilts back outside the automation or control program.</w:t>
      </w:r>
    </w:p>
  </w:comment>
  <w:comment w:id="96" w:author="Autor" w:initials="A">
    <w:p w14:paraId="02C1BA4D" w14:textId="77777777" w:rsidR="00EB74D6" w:rsidRDefault="00EB74D6" w:rsidP="00EB74D6">
      <w:pPr>
        <w:pStyle w:val="Textkomente"/>
      </w:pPr>
      <w:r>
        <w:rPr>
          <w:rStyle w:val="Odkaznakoment"/>
        </w:rPr>
        <w:annotationRef/>
      </w:r>
      <w:r>
        <w:rPr>
          <w:b/>
          <w:bCs/>
        </w:rPr>
        <w:t>Applicant:</w:t>
      </w:r>
    </w:p>
    <w:p w14:paraId="5D14D272" w14:textId="77777777" w:rsidR="00EB74D6" w:rsidRDefault="00EB74D6" w:rsidP="00EB74D6">
      <w:pPr>
        <w:pStyle w:val="Textkomente"/>
      </w:pPr>
      <w:r>
        <w:t>Unclear and open specification; a precise and narrow formulation is needed; generally over PN/PN coupling</w:t>
      </w:r>
    </w:p>
    <w:p w14:paraId="02DA3B48" w14:textId="77777777" w:rsidR="00EB74D6" w:rsidRDefault="00EB74D6" w:rsidP="00EB74D6">
      <w:pPr>
        <w:pStyle w:val="Textkomente"/>
      </w:pPr>
    </w:p>
    <w:p w14:paraId="0920F7CD" w14:textId="77777777" w:rsidR="00EB74D6" w:rsidRDefault="00EB74D6" w:rsidP="00EB74D6">
      <w:pPr>
        <w:pStyle w:val="Textkomente"/>
      </w:pPr>
      <w:r>
        <w:t>Master system and "following" technologies are undefined.</w:t>
      </w:r>
    </w:p>
    <w:p w14:paraId="50CF2141" w14:textId="77777777" w:rsidR="00EB74D6" w:rsidRDefault="00EB74D6" w:rsidP="00EB74D6">
      <w:pPr>
        <w:pStyle w:val="Textkomente"/>
      </w:pPr>
    </w:p>
    <w:p w14:paraId="353BAAC6" w14:textId="77777777" w:rsidR="00EB74D6" w:rsidRDefault="00EB74D6" w:rsidP="00EB74D6">
      <w:pPr>
        <w:pStyle w:val="Textkomente"/>
      </w:pPr>
      <w:r>
        <w:rPr>
          <w:b/>
          <w:bCs/>
        </w:rPr>
        <w:t>AIB:</w:t>
      </w:r>
    </w:p>
    <w:p w14:paraId="4D133543" w14:textId="77777777" w:rsidR="00EB74D6" w:rsidRDefault="00EB74D6" w:rsidP="00EB74D6">
      <w:pPr>
        <w:pStyle w:val="Textkomente"/>
      </w:pPr>
      <w:r>
        <w:t>The supplied equipment and all related equipment from other suppliers must be equipped with a PN/PN coupler.</w:t>
      </w:r>
    </w:p>
    <w:p w14:paraId="39D3DEC9" w14:textId="77777777" w:rsidR="00EB74D6" w:rsidRDefault="00EB74D6" w:rsidP="00EB74D6">
      <w:pPr>
        <w:pStyle w:val="Textkomente"/>
      </w:pPr>
      <w:r>
        <w:t>See Figure 3 - SW/HW  interface block diagram in the Annex_3_TD</w:t>
      </w:r>
    </w:p>
  </w:comment>
  <w:comment w:id="101" w:author="Autor" w:initials="A">
    <w:p w14:paraId="3EEC37B3" w14:textId="77777777" w:rsidR="00266CA9" w:rsidRDefault="00266CA9" w:rsidP="00266CA9">
      <w:pPr>
        <w:pStyle w:val="Textkomente"/>
      </w:pPr>
      <w:r>
        <w:rPr>
          <w:rStyle w:val="Odkaznakoment"/>
        </w:rPr>
        <w:annotationRef/>
      </w:r>
      <w:r>
        <w:rPr>
          <w:b/>
          <w:bCs/>
        </w:rPr>
        <w:t>Applicant:</w:t>
      </w:r>
    </w:p>
    <w:p w14:paraId="07219EA7" w14:textId="77777777" w:rsidR="00266CA9" w:rsidRDefault="00266CA9" w:rsidP="00266CA9">
      <w:pPr>
        <w:pStyle w:val="Textkomente"/>
      </w:pPr>
      <w:r>
        <w:t>Casting start&amp; stop: 2 P</w:t>
      </w:r>
    </w:p>
    <w:p w14:paraId="2FD0313B" w14:textId="77777777" w:rsidR="00266CA9" w:rsidRDefault="00266CA9" w:rsidP="00266CA9">
      <w:pPr>
        <w:pStyle w:val="Textkomente"/>
      </w:pPr>
      <w:r>
        <w:t>Steady state casting: 1 P</w:t>
      </w:r>
    </w:p>
    <w:p w14:paraId="60FD5FA0" w14:textId="77777777" w:rsidR="00266CA9" w:rsidRDefault="00266CA9" w:rsidP="00266CA9">
      <w:pPr>
        <w:pStyle w:val="Textkomente"/>
      </w:pPr>
    </w:p>
    <w:p w14:paraId="734A69FE" w14:textId="77777777" w:rsidR="00266CA9" w:rsidRDefault="00266CA9" w:rsidP="00266CA9">
      <w:pPr>
        <w:pStyle w:val="Textkomente"/>
      </w:pPr>
      <w:r>
        <w:t>Peeling: 1P</w:t>
      </w:r>
    </w:p>
    <w:p w14:paraId="08D1328F" w14:textId="77777777" w:rsidR="00266CA9" w:rsidRDefault="00266CA9" w:rsidP="00266CA9">
      <w:pPr>
        <w:pStyle w:val="Textkomente"/>
      </w:pPr>
      <w:r>
        <w:t>US: 1P</w:t>
      </w:r>
    </w:p>
    <w:p w14:paraId="5C8D4009" w14:textId="77777777" w:rsidR="00266CA9" w:rsidRDefault="00266CA9" w:rsidP="00266CA9">
      <w:pPr>
        <w:pStyle w:val="Textkomente"/>
      </w:pPr>
      <w:r>
        <w:t>Packing: 1P</w:t>
      </w:r>
    </w:p>
    <w:p w14:paraId="31DE79EE" w14:textId="77777777" w:rsidR="00266CA9" w:rsidRDefault="00266CA9" w:rsidP="00266CA9">
      <w:pPr>
        <w:pStyle w:val="Textkomente"/>
      </w:pPr>
    </w:p>
    <w:p w14:paraId="3EF85F13" w14:textId="77777777" w:rsidR="00266CA9" w:rsidRDefault="00266CA9" w:rsidP="00266CA9">
      <w:pPr>
        <w:pStyle w:val="Textkomente"/>
      </w:pPr>
      <w:r>
        <w:t>Preparation mould: 1P (Day shift)</w:t>
      </w:r>
    </w:p>
    <w:p w14:paraId="59643DE8" w14:textId="77777777" w:rsidR="00266CA9" w:rsidRDefault="00266CA9" w:rsidP="00266CA9">
      <w:pPr>
        <w:pStyle w:val="Textkomente"/>
      </w:pPr>
    </w:p>
    <w:p w14:paraId="75A7DD99" w14:textId="77777777" w:rsidR="00266CA9" w:rsidRDefault="00266CA9" w:rsidP="00266CA9">
      <w:pPr>
        <w:pStyle w:val="Textkomente"/>
      </w:pPr>
      <w:r>
        <w:rPr>
          <w:b/>
          <w:bCs/>
        </w:rPr>
        <w:t>AIB:</w:t>
      </w:r>
    </w:p>
    <w:p w14:paraId="37D66660" w14:textId="77777777" w:rsidR="00266CA9" w:rsidRDefault="00266CA9" w:rsidP="00266CA9">
      <w:pPr>
        <w:pStyle w:val="Textkomente"/>
      </w:pPr>
      <w:r>
        <w:t>Number of operators during standard casting – max 5 including preparation of moulds</w:t>
      </w:r>
    </w:p>
  </w:comment>
  <w:comment w:id="103" w:author="Autor" w:initials="A">
    <w:p w14:paraId="403B4D7C" w14:textId="77777777" w:rsidR="000C745B" w:rsidRDefault="000C745B" w:rsidP="000C745B">
      <w:pPr>
        <w:pStyle w:val="Textkomente"/>
      </w:pPr>
      <w:r>
        <w:rPr>
          <w:rStyle w:val="Odkaznakoment"/>
        </w:rPr>
        <w:annotationRef/>
      </w:r>
      <w:r>
        <w:rPr>
          <w:b/>
          <w:bCs/>
        </w:rPr>
        <w:t xml:space="preserve">Applicant: </w:t>
      </w:r>
      <w:r>
        <w:t xml:space="preserve">Casting stop to restart: Yes, if personell is well trained and casting set preparations are carried out in advance (mould maintenance and tundish pre-heatment); mouldshop and auxiliary equipment in place according </w:t>
      </w:r>
      <w:r>
        <w:rPr>
          <w:highlight w:val="black"/>
        </w:rPr>
        <w:t>XXX</w:t>
      </w:r>
      <w:r>
        <w:t xml:space="preserve"> instruction</w:t>
      </w:r>
    </w:p>
    <w:p w14:paraId="3E185634" w14:textId="77777777" w:rsidR="000C745B" w:rsidRDefault="000C745B" w:rsidP="000C745B">
      <w:pPr>
        <w:pStyle w:val="Textkomente"/>
      </w:pPr>
    </w:p>
    <w:p w14:paraId="46AFDFA8" w14:textId="77777777" w:rsidR="000C745B" w:rsidRDefault="000C745B" w:rsidP="000C745B">
      <w:pPr>
        <w:pStyle w:val="Textkomente"/>
      </w:pPr>
      <w:r>
        <w:rPr>
          <w:b/>
          <w:bCs/>
        </w:rPr>
        <w:t>AIB:</w:t>
      </w:r>
    </w:p>
    <w:p w14:paraId="642416E8" w14:textId="77777777" w:rsidR="000C745B" w:rsidRDefault="000C745B" w:rsidP="000C745B">
      <w:pPr>
        <w:pStyle w:val="Textkomente"/>
      </w:pPr>
      <w:r>
        <w:t>Yes, we agree.</w:t>
      </w:r>
    </w:p>
    <w:p w14:paraId="7D916F30" w14:textId="77777777" w:rsidR="000C745B" w:rsidRDefault="000C745B" w:rsidP="000C745B">
      <w:pPr>
        <w:pStyle w:val="Textkomente"/>
      </w:pPr>
      <w:r>
        <w:t>We expect staff will be very well trained by the Contractor</w:t>
      </w:r>
    </w:p>
  </w:comment>
  <w:comment w:id="105" w:author="Autor" w:initials="A">
    <w:p w14:paraId="34DF2983" w14:textId="77777777" w:rsidR="00C06065" w:rsidRDefault="00C06065" w:rsidP="00C06065">
      <w:pPr>
        <w:pStyle w:val="Textkomente"/>
      </w:pPr>
      <w:r>
        <w:rPr>
          <w:rStyle w:val="Odkaznakoment"/>
        </w:rPr>
        <w:annotationRef/>
      </w:r>
      <w:r>
        <w:rPr>
          <w:b/>
          <w:bCs/>
        </w:rPr>
        <w:t>Applicant:</w:t>
      </w:r>
    </w:p>
    <w:p w14:paraId="70485C15" w14:textId="77777777" w:rsidR="00C06065" w:rsidRDefault="00C06065" w:rsidP="00C06065">
      <w:pPr>
        <w:pStyle w:val="Textkomente"/>
      </w:pPr>
      <w:r>
        <w:t>Not possible with our solution; see layout and suggestions to layout</w:t>
      </w:r>
    </w:p>
    <w:p w14:paraId="23017523" w14:textId="77777777" w:rsidR="00C06065" w:rsidRDefault="00C06065" w:rsidP="00C06065">
      <w:pPr>
        <w:pStyle w:val="Textkomente"/>
      </w:pPr>
    </w:p>
    <w:p w14:paraId="09F77B96" w14:textId="77777777" w:rsidR="00C06065" w:rsidRDefault="00C06065" w:rsidP="00C06065">
      <w:pPr>
        <w:pStyle w:val="Textkomente"/>
      </w:pPr>
      <w:r>
        <w:rPr>
          <w:b/>
          <w:bCs/>
        </w:rPr>
        <w:t>AIB:</w:t>
      </w:r>
    </w:p>
    <w:p w14:paraId="5DC8EC19" w14:textId="77777777" w:rsidR="00C06065" w:rsidRDefault="00C06065" w:rsidP="00C06065">
      <w:pPr>
        <w:pStyle w:val="Textkomente"/>
      </w:pPr>
      <w:r>
        <w:t>Space available is given due to enviornment condition of the overall plant.</w:t>
      </w:r>
    </w:p>
  </w:comment>
  <w:comment w:id="106" w:author="Autor" w:initials="A">
    <w:p w14:paraId="2BF22B4F" w14:textId="77777777" w:rsidR="008D31D7" w:rsidRDefault="008D31D7" w:rsidP="008D31D7">
      <w:pPr>
        <w:pStyle w:val="Textkomente"/>
      </w:pPr>
      <w:r>
        <w:rPr>
          <w:rStyle w:val="Odkaznakoment"/>
        </w:rPr>
        <w:annotationRef/>
      </w:r>
      <w:r>
        <w:rPr>
          <w:b/>
          <w:bCs/>
        </w:rPr>
        <w:t>Applicant:</w:t>
      </w:r>
    </w:p>
    <w:p w14:paraId="0474468D" w14:textId="77777777" w:rsidR="008D31D7" w:rsidRDefault="008D31D7" w:rsidP="008D31D7">
      <w:pPr>
        <w:pStyle w:val="Textkomente"/>
      </w:pPr>
      <w:r>
        <w:t>Wording "warranty"; more than 10 years support for mechanical and electrical components.</w:t>
      </w:r>
    </w:p>
    <w:p w14:paraId="7BC34252" w14:textId="77777777" w:rsidR="008D31D7" w:rsidRDefault="008D31D7" w:rsidP="008D31D7">
      <w:pPr>
        <w:pStyle w:val="Textkomente"/>
      </w:pPr>
    </w:p>
    <w:p w14:paraId="0CD43F59" w14:textId="77777777" w:rsidR="008D31D7" w:rsidRDefault="008D31D7" w:rsidP="008D31D7">
      <w:pPr>
        <w:pStyle w:val="Textkomente"/>
      </w:pPr>
      <w:r>
        <w:rPr>
          <w:b/>
          <w:bCs/>
        </w:rPr>
        <w:t>AIB:</w:t>
      </w:r>
    </w:p>
    <w:p w14:paraId="3FD08F99" w14:textId="77777777" w:rsidR="008D31D7" w:rsidRDefault="008D31D7" w:rsidP="008D31D7">
      <w:pPr>
        <w:pStyle w:val="Textkomente"/>
      </w:pPr>
      <w:r>
        <w:t>Accepted</w:t>
      </w:r>
    </w:p>
  </w:comment>
  <w:comment w:id="109" w:author="Autor" w:initials="A">
    <w:p w14:paraId="4825CC03" w14:textId="77777777" w:rsidR="00845628" w:rsidRDefault="00845628" w:rsidP="00845628">
      <w:pPr>
        <w:pStyle w:val="Textkomente"/>
      </w:pPr>
      <w:r>
        <w:rPr>
          <w:rStyle w:val="Odkaznakoment"/>
        </w:rPr>
        <w:annotationRef/>
      </w:r>
      <w:r>
        <w:rPr>
          <w:b/>
          <w:bCs/>
        </w:rPr>
        <w:t>Applicant:</w:t>
      </w:r>
    </w:p>
    <w:p w14:paraId="6D106D46" w14:textId="77777777" w:rsidR="00845628" w:rsidRDefault="00845628" w:rsidP="00845628">
      <w:pPr>
        <w:pStyle w:val="Textkomente"/>
      </w:pPr>
      <w:r>
        <w:t>Wording "warranty"; more than 10 years for mechanical and electrical components.</w:t>
      </w:r>
    </w:p>
    <w:p w14:paraId="2A3CFCA2" w14:textId="77777777" w:rsidR="00845628" w:rsidRDefault="00845628" w:rsidP="00845628">
      <w:pPr>
        <w:pStyle w:val="Textkomente"/>
      </w:pPr>
    </w:p>
    <w:p w14:paraId="00B4A367" w14:textId="77777777" w:rsidR="00845628" w:rsidRDefault="00845628" w:rsidP="00845628">
      <w:pPr>
        <w:pStyle w:val="Textkomente"/>
      </w:pPr>
      <w:r>
        <w:rPr>
          <w:b/>
          <w:bCs/>
        </w:rPr>
        <w:t>AIB:</w:t>
      </w:r>
    </w:p>
    <w:p w14:paraId="271C5588" w14:textId="77777777" w:rsidR="00845628" w:rsidRDefault="00845628" w:rsidP="00845628">
      <w:pPr>
        <w:pStyle w:val="Textkomente"/>
      </w:pPr>
      <w:r>
        <w:t>Accepted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83A9C23" w15:done="0"/>
  <w15:commentEx w15:paraId="72BC53E3" w15:done="0"/>
  <w15:commentEx w15:paraId="159386B8" w15:done="0"/>
  <w15:commentEx w15:paraId="0F0639F6" w15:done="0"/>
  <w15:commentEx w15:paraId="566AFFD4" w15:done="0"/>
  <w15:commentEx w15:paraId="368F7570" w15:done="0"/>
  <w15:commentEx w15:paraId="766A4DD0" w15:done="0"/>
  <w15:commentEx w15:paraId="0B3BA190" w15:done="0"/>
  <w15:commentEx w15:paraId="748B0D54" w15:done="0"/>
  <w15:commentEx w15:paraId="7685B712" w15:done="0"/>
  <w15:commentEx w15:paraId="39168D0C" w15:done="0"/>
  <w15:commentEx w15:paraId="08ACF73B" w15:done="0"/>
  <w15:commentEx w15:paraId="7028C9CA" w15:done="0"/>
  <w15:commentEx w15:paraId="5985D9E2" w15:done="0"/>
  <w15:commentEx w15:paraId="38167BF0" w15:done="0"/>
  <w15:commentEx w15:paraId="15B8A434" w15:done="0"/>
  <w15:commentEx w15:paraId="5EF7ADC9" w15:done="0"/>
  <w15:commentEx w15:paraId="39D3DEC9" w15:done="0"/>
  <w15:commentEx w15:paraId="37D66660" w15:done="0"/>
  <w15:commentEx w15:paraId="7D916F30" w15:done="0"/>
  <w15:commentEx w15:paraId="5DC8EC19" w15:done="0"/>
  <w15:commentEx w15:paraId="3FD08F99" w15:done="0"/>
  <w15:commentEx w15:paraId="271C558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83A9C23" w16cid:durableId="507D0AE2"/>
  <w16cid:commentId w16cid:paraId="72BC53E3" w16cid:durableId="5F1C54A6"/>
  <w16cid:commentId w16cid:paraId="159386B8" w16cid:durableId="6975D865"/>
  <w16cid:commentId w16cid:paraId="0F0639F6" w16cid:durableId="23C9E44A"/>
  <w16cid:commentId w16cid:paraId="566AFFD4" w16cid:durableId="03B610F8"/>
  <w16cid:commentId w16cid:paraId="368F7570" w16cid:durableId="7F23CD03"/>
  <w16cid:commentId w16cid:paraId="766A4DD0" w16cid:durableId="7856A068"/>
  <w16cid:commentId w16cid:paraId="0B3BA190" w16cid:durableId="74F699A3"/>
  <w16cid:commentId w16cid:paraId="748B0D54" w16cid:durableId="394857B2"/>
  <w16cid:commentId w16cid:paraId="7685B712" w16cid:durableId="7884DF30"/>
  <w16cid:commentId w16cid:paraId="39168D0C" w16cid:durableId="612CC355"/>
  <w16cid:commentId w16cid:paraId="08ACF73B" w16cid:durableId="0B7D2843"/>
  <w16cid:commentId w16cid:paraId="7028C9CA" w16cid:durableId="591E567F"/>
  <w16cid:commentId w16cid:paraId="5985D9E2" w16cid:durableId="06E90A12"/>
  <w16cid:commentId w16cid:paraId="38167BF0" w16cid:durableId="2C39DB73"/>
  <w16cid:commentId w16cid:paraId="15B8A434" w16cid:durableId="4AD7F585"/>
  <w16cid:commentId w16cid:paraId="5EF7ADC9" w16cid:durableId="7E9EFE6F"/>
  <w16cid:commentId w16cid:paraId="39D3DEC9" w16cid:durableId="14B4E0D0"/>
  <w16cid:commentId w16cid:paraId="37D66660" w16cid:durableId="57156790"/>
  <w16cid:commentId w16cid:paraId="7D916F30" w16cid:durableId="28365CBF"/>
  <w16cid:commentId w16cid:paraId="5DC8EC19" w16cid:durableId="67557041"/>
  <w16cid:commentId w16cid:paraId="3FD08F99" w16cid:durableId="544A52A7"/>
  <w16cid:commentId w16cid:paraId="271C5588" w16cid:durableId="566AAF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5116D" w14:textId="77777777" w:rsidR="00473D53" w:rsidRDefault="00473D53" w:rsidP="00473D53">
      <w:r>
        <w:separator/>
      </w:r>
    </w:p>
  </w:endnote>
  <w:endnote w:type="continuationSeparator" w:id="0">
    <w:p w14:paraId="7534662C" w14:textId="77777777" w:rsidR="00473D53" w:rsidRDefault="00473D53" w:rsidP="00473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0E2B3" w14:textId="77777777" w:rsidR="00473D53" w:rsidRDefault="00473D53" w:rsidP="00473D53">
      <w:r>
        <w:separator/>
      </w:r>
    </w:p>
  </w:footnote>
  <w:footnote w:type="continuationSeparator" w:id="0">
    <w:p w14:paraId="2CA438FB" w14:textId="77777777" w:rsidR="00473D53" w:rsidRDefault="00473D53" w:rsidP="00473D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AF0BDA"/>
    <w:multiLevelType w:val="hybridMultilevel"/>
    <w:tmpl w:val="BB80935C"/>
    <w:lvl w:ilvl="0" w:tplc="CCDEFA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5284026">
    <w:abstractNumId w:val="0"/>
  </w:num>
  <w:num w:numId="2" w16cid:durableId="141335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3857"/>
    <w:rsid w:val="00004884"/>
    <w:rsid w:val="00006D18"/>
    <w:rsid w:val="000078A9"/>
    <w:rsid w:val="00013328"/>
    <w:rsid w:val="00015BF6"/>
    <w:rsid w:val="00026406"/>
    <w:rsid w:val="000347D0"/>
    <w:rsid w:val="000348CD"/>
    <w:rsid w:val="00034F58"/>
    <w:rsid w:val="00043746"/>
    <w:rsid w:val="00052A8A"/>
    <w:rsid w:val="00052AF3"/>
    <w:rsid w:val="000536FB"/>
    <w:rsid w:val="00056D7B"/>
    <w:rsid w:val="00060189"/>
    <w:rsid w:val="00062B05"/>
    <w:rsid w:val="00065C43"/>
    <w:rsid w:val="00070D0B"/>
    <w:rsid w:val="000727D8"/>
    <w:rsid w:val="00072D99"/>
    <w:rsid w:val="00075789"/>
    <w:rsid w:val="00093C76"/>
    <w:rsid w:val="00096D11"/>
    <w:rsid w:val="000A08E6"/>
    <w:rsid w:val="000A09E6"/>
    <w:rsid w:val="000A5819"/>
    <w:rsid w:val="000A58D0"/>
    <w:rsid w:val="000A675A"/>
    <w:rsid w:val="000A71A2"/>
    <w:rsid w:val="000B6829"/>
    <w:rsid w:val="000C17FF"/>
    <w:rsid w:val="000C1ECD"/>
    <w:rsid w:val="000C2E02"/>
    <w:rsid w:val="000C745B"/>
    <w:rsid w:val="000D51A1"/>
    <w:rsid w:val="000D6E5B"/>
    <w:rsid w:val="000F06F6"/>
    <w:rsid w:val="000F2714"/>
    <w:rsid w:val="000F5E11"/>
    <w:rsid w:val="00101238"/>
    <w:rsid w:val="00103724"/>
    <w:rsid w:val="0010503F"/>
    <w:rsid w:val="00107277"/>
    <w:rsid w:val="001118B2"/>
    <w:rsid w:val="00111E05"/>
    <w:rsid w:val="0012123B"/>
    <w:rsid w:val="001212AE"/>
    <w:rsid w:val="00121C4D"/>
    <w:rsid w:val="00124CA0"/>
    <w:rsid w:val="00134385"/>
    <w:rsid w:val="00134589"/>
    <w:rsid w:val="00134741"/>
    <w:rsid w:val="00134D53"/>
    <w:rsid w:val="00140181"/>
    <w:rsid w:val="001408D4"/>
    <w:rsid w:val="001413F3"/>
    <w:rsid w:val="00141C96"/>
    <w:rsid w:val="00141FA1"/>
    <w:rsid w:val="00147A42"/>
    <w:rsid w:val="0015168A"/>
    <w:rsid w:val="00153EA5"/>
    <w:rsid w:val="0016211C"/>
    <w:rsid w:val="001663DA"/>
    <w:rsid w:val="001704CA"/>
    <w:rsid w:val="00175A8C"/>
    <w:rsid w:val="001778D5"/>
    <w:rsid w:val="00182891"/>
    <w:rsid w:val="001A0A9F"/>
    <w:rsid w:val="001A1B30"/>
    <w:rsid w:val="001A2B6C"/>
    <w:rsid w:val="001A695E"/>
    <w:rsid w:val="001A7593"/>
    <w:rsid w:val="001B0AE1"/>
    <w:rsid w:val="001B0B11"/>
    <w:rsid w:val="001B255B"/>
    <w:rsid w:val="001B69D7"/>
    <w:rsid w:val="001C2C13"/>
    <w:rsid w:val="001C4B45"/>
    <w:rsid w:val="001D009E"/>
    <w:rsid w:val="001D1191"/>
    <w:rsid w:val="001D3836"/>
    <w:rsid w:val="001D473C"/>
    <w:rsid w:val="001D596A"/>
    <w:rsid w:val="001D6FC0"/>
    <w:rsid w:val="001E1C33"/>
    <w:rsid w:val="001E30E4"/>
    <w:rsid w:val="001E3378"/>
    <w:rsid w:val="001E5844"/>
    <w:rsid w:val="001F6A35"/>
    <w:rsid w:val="001F6F4F"/>
    <w:rsid w:val="0020063B"/>
    <w:rsid w:val="002021CA"/>
    <w:rsid w:val="00211D1A"/>
    <w:rsid w:val="0021276C"/>
    <w:rsid w:val="002151A8"/>
    <w:rsid w:val="00221BD5"/>
    <w:rsid w:val="0022221A"/>
    <w:rsid w:val="002250ED"/>
    <w:rsid w:val="00225C35"/>
    <w:rsid w:val="00226866"/>
    <w:rsid w:val="002275E5"/>
    <w:rsid w:val="0023692A"/>
    <w:rsid w:val="00244DC6"/>
    <w:rsid w:val="00252F1C"/>
    <w:rsid w:val="00253AE5"/>
    <w:rsid w:val="00256949"/>
    <w:rsid w:val="002569DF"/>
    <w:rsid w:val="00256C77"/>
    <w:rsid w:val="00261256"/>
    <w:rsid w:val="002655F8"/>
    <w:rsid w:val="00265FFB"/>
    <w:rsid w:val="00266CA9"/>
    <w:rsid w:val="00266EFC"/>
    <w:rsid w:val="0026795F"/>
    <w:rsid w:val="00273794"/>
    <w:rsid w:val="00273B29"/>
    <w:rsid w:val="0028057C"/>
    <w:rsid w:val="00286241"/>
    <w:rsid w:val="0029101A"/>
    <w:rsid w:val="00292F39"/>
    <w:rsid w:val="00297888"/>
    <w:rsid w:val="00297B1F"/>
    <w:rsid w:val="002A0064"/>
    <w:rsid w:val="002A0E92"/>
    <w:rsid w:val="002A1394"/>
    <w:rsid w:val="002A1C9E"/>
    <w:rsid w:val="002B0296"/>
    <w:rsid w:val="002B2159"/>
    <w:rsid w:val="002C1D8D"/>
    <w:rsid w:val="002C29C1"/>
    <w:rsid w:val="002C785B"/>
    <w:rsid w:val="002D6568"/>
    <w:rsid w:val="002D6FD6"/>
    <w:rsid w:val="002E0949"/>
    <w:rsid w:val="002E21E0"/>
    <w:rsid w:val="002E2DA4"/>
    <w:rsid w:val="002E3679"/>
    <w:rsid w:val="002F07B2"/>
    <w:rsid w:val="002F1EE7"/>
    <w:rsid w:val="00300242"/>
    <w:rsid w:val="00303A3C"/>
    <w:rsid w:val="00304B02"/>
    <w:rsid w:val="00304C11"/>
    <w:rsid w:val="0030726F"/>
    <w:rsid w:val="003107B2"/>
    <w:rsid w:val="00310ED5"/>
    <w:rsid w:val="00311CBD"/>
    <w:rsid w:val="003120F0"/>
    <w:rsid w:val="00313493"/>
    <w:rsid w:val="00316755"/>
    <w:rsid w:val="003203E7"/>
    <w:rsid w:val="00320DE6"/>
    <w:rsid w:val="0032351E"/>
    <w:rsid w:val="003249C2"/>
    <w:rsid w:val="00325E47"/>
    <w:rsid w:val="0032711B"/>
    <w:rsid w:val="00327ABD"/>
    <w:rsid w:val="00330F4C"/>
    <w:rsid w:val="00331144"/>
    <w:rsid w:val="00333528"/>
    <w:rsid w:val="003335E2"/>
    <w:rsid w:val="003342F3"/>
    <w:rsid w:val="003503C6"/>
    <w:rsid w:val="00352C9E"/>
    <w:rsid w:val="00353365"/>
    <w:rsid w:val="003640B4"/>
    <w:rsid w:val="00370317"/>
    <w:rsid w:val="003722C2"/>
    <w:rsid w:val="00373408"/>
    <w:rsid w:val="003734C2"/>
    <w:rsid w:val="0037565F"/>
    <w:rsid w:val="003760DB"/>
    <w:rsid w:val="00382D1A"/>
    <w:rsid w:val="003843A0"/>
    <w:rsid w:val="003A148F"/>
    <w:rsid w:val="003A1892"/>
    <w:rsid w:val="003A1D19"/>
    <w:rsid w:val="003A37F1"/>
    <w:rsid w:val="003B2D6D"/>
    <w:rsid w:val="003B4964"/>
    <w:rsid w:val="003C49AE"/>
    <w:rsid w:val="003D4DCE"/>
    <w:rsid w:val="003D7540"/>
    <w:rsid w:val="003E0267"/>
    <w:rsid w:val="003E4A0B"/>
    <w:rsid w:val="003E4D99"/>
    <w:rsid w:val="003E5A4A"/>
    <w:rsid w:val="003F15A2"/>
    <w:rsid w:val="003F31B1"/>
    <w:rsid w:val="003F3FC6"/>
    <w:rsid w:val="003F41C9"/>
    <w:rsid w:val="003F43F2"/>
    <w:rsid w:val="003F5D8D"/>
    <w:rsid w:val="00403564"/>
    <w:rsid w:val="00403C1D"/>
    <w:rsid w:val="004049F0"/>
    <w:rsid w:val="0041068A"/>
    <w:rsid w:val="00414A0E"/>
    <w:rsid w:val="00414BF9"/>
    <w:rsid w:val="0041769C"/>
    <w:rsid w:val="004221B8"/>
    <w:rsid w:val="004232D4"/>
    <w:rsid w:val="0042582F"/>
    <w:rsid w:val="0042653B"/>
    <w:rsid w:val="00430876"/>
    <w:rsid w:val="0043171F"/>
    <w:rsid w:val="00435CDA"/>
    <w:rsid w:val="00437A50"/>
    <w:rsid w:val="00437CCE"/>
    <w:rsid w:val="00441066"/>
    <w:rsid w:val="0044236E"/>
    <w:rsid w:val="004423D3"/>
    <w:rsid w:val="00444A92"/>
    <w:rsid w:val="00447EB7"/>
    <w:rsid w:val="00451965"/>
    <w:rsid w:val="0045396E"/>
    <w:rsid w:val="00454B12"/>
    <w:rsid w:val="004562C7"/>
    <w:rsid w:val="00463CE8"/>
    <w:rsid w:val="00466A0D"/>
    <w:rsid w:val="00467FC3"/>
    <w:rsid w:val="00471496"/>
    <w:rsid w:val="00473D53"/>
    <w:rsid w:val="00475B5D"/>
    <w:rsid w:val="004805C7"/>
    <w:rsid w:val="00482034"/>
    <w:rsid w:val="004855EF"/>
    <w:rsid w:val="00491995"/>
    <w:rsid w:val="00492779"/>
    <w:rsid w:val="0049462D"/>
    <w:rsid w:val="0049538B"/>
    <w:rsid w:val="004A0939"/>
    <w:rsid w:val="004A3AF0"/>
    <w:rsid w:val="004A458C"/>
    <w:rsid w:val="004A459C"/>
    <w:rsid w:val="004A45C9"/>
    <w:rsid w:val="004A5156"/>
    <w:rsid w:val="004A6778"/>
    <w:rsid w:val="004B3FC6"/>
    <w:rsid w:val="004B566C"/>
    <w:rsid w:val="004B5C0F"/>
    <w:rsid w:val="004B7210"/>
    <w:rsid w:val="004C232D"/>
    <w:rsid w:val="004C4F18"/>
    <w:rsid w:val="004D1699"/>
    <w:rsid w:val="004D369A"/>
    <w:rsid w:val="004D5416"/>
    <w:rsid w:val="004D70DC"/>
    <w:rsid w:val="004D78CE"/>
    <w:rsid w:val="004D7F8F"/>
    <w:rsid w:val="004E1A34"/>
    <w:rsid w:val="004E236A"/>
    <w:rsid w:val="004E275F"/>
    <w:rsid w:val="004E280B"/>
    <w:rsid w:val="004E32C1"/>
    <w:rsid w:val="004E4B25"/>
    <w:rsid w:val="004E55C9"/>
    <w:rsid w:val="004F0306"/>
    <w:rsid w:val="004F3B8D"/>
    <w:rsid w:val="004F4064"/>
    <w:rsid w:val="004F5592"/>
    <w:rsid w:val="004F6F0F"/>
    <w:rsid w:val="00500C7A"/>
    <w:rsid w:val="00504A42"/>
    <w:rsid w:val="005065B0"/>
    <w:rsid w:val="00510015"/>
    <w:rsid w:val="00512CED"/>
    <w:rsid w:val="00514F1C"/>
    <w:rsid w:val="0051578A"/>
    <w:rsid w:val="005215EA"/>
    <w:rsid w:val="005237CE"/>
    <w:rsid w:val="00524B34"/>
    <w:rsid w:val="00525BDF"/>
    <w:rsid w:val="0052662D"/>
    <w:rsid w:val="00526F89"/>
    <w:rsid w:val="00533888"/>
    <w:rsid w:val="005352A7"/>
    <w:rsid w:val="00537791"/>
    <w:rsid w:val="00537C2B"/>
    <w:rsid w:val="00540A0B"/>
    <w:rsid w:val="00544846"/>
    <w:rsid w:val="00544D0D"/>
    <w:rsid w:val="005454F0"/>
    <w:rsid w:val="0054560D"/>
    <w:rsid w:val="00546113"/>
    <w:rsid w:val="00550935"/>
    <w:rsid w:val="00555375"/>
    <w:rsid w:val="0055660D"/>
    <w:rsid w:val="00556B9B"/>
    <w:rsid w:val="00562E12"/>
    <w:rsid w:val="00564021"/>
    <w:rsid w:val="005647D2"/>
    <w:rsid w:val="00577639"/>
    <w:rsid w:val="00577E05"/>
    <w:rsid w:val="00581F7A"/>
    <w:rsid w:val="005825EA"/>
    <w:rsid w:val="00591B4F"/>
    <w:rsid w:val="005944C5"/>
    <w:rsid w:val="00595142"/>
    <w:rsid w:val="00596E21"/>
    <w:rsid w:val="005A0FE2"/>
    <w:rsid w:val="005A1ABF"/>
    <w:rsid w:val="005A6B9F"/>
    <w:rsid w:val="005B260B"/>
    <w:rsid w:val="005B2771"/>
    <w:rsid w:val="005B70CB"/>
    <w:rsid w:val="005C0BA9"/>
    <w:rsid w:val="005C70E1"/>
    <w:rsid w:val="005D04F9"/>
    <w:rsid w:val="005D4B0D"/>
    <w:rsid w:val="005D57A3"/>
    <w:rsid w:val="005D62D7"/>
    <w:rsid w:val="005E09ED"/>
    <w:rsid w:val="005E2074"/>
    <w:rsid w:val="005E23D8"/>
    <w:rsid w:val="005F0DF0"/>
    <w:rsid w:val="005F153B"/>
    <w:rsid w:val="0060152C"/>
    <w:rsid w:val="0060214C"/>
    <w:rsid w:val="00606495"/>
    <w:rsid w:val="00606A23"/>
    <w:rsid w:val="00617261"/>
    <w:rsid w:val="0061785D"/>
    <w:rsid w:val="00617A27"/>
    <w:rsid w:val="00631296"/>
    <w:rsid w:val="006329EC"/>
    <w:rsid w:val="00635A31"/>
    <w:rsid w:val="00635D1A"/>
    <w:rsid w:val="0064060B"/>
    <w:rsid w:val="00641A9F"/>
    <w:rsid w:val="00645B26"/>
    <w:rsid w:val="0064791C"/>
    <w:rsid w:val="00650C50"/>
    <w:rsid w:val="006550C4"/>
    <w:rsid w:val="00656F0A"/>
    <w:rsid w:val="00657CFA"/>
    <w:rsid w:val="00657E7E"/>
    <w:rsid w:val="00657F85"/>
    <w:rsid w:val="006618A8"/>
    <w:rsid w:val="006647F9"/>
    <w:rsid w:val="00665431"/>
    <w:rsid w:val="006711CE"/>
    <w:rsid w:val="00675C72"/>
    <w:rsid w:val="006768AE"/>
    <w:rsid w:val="00683578"/>
    <w:rsid w:val="00684BE5"/>
    <w:rsid w:val="006852F6"/>
    <w:rsid w:val="006863CF"/>
    <w:rsid w:val="00693F8A"/>
    <w:rsid w:val="00695635"/>
    <w:rsid w:val="006A14E1"/>
    <w:rsid w:val="006A2A71"/>
    <w:rsid w:val="006A2F42"/>
    <w:rsid w:val="006A4F7D"/>
    <w:rsid w:val="006B08F6"/>
    <w:rsid w:val="006B68BF"/>
    <w:rsid w:val="006C3E27"/>
    <w:rsid w:val="006C4C47"/>
    <w:rsid w:val="006D2F52"/>
    <w:rsid w:val="006E2CF5"/>
    <w:rsid w:val="006E583E"/>
    <w:rsid w:val="006E5E84"/>
    <w:rsid w:val="006E69DD"/>
    <w:rsid w:val="006F1074"/>
    <w:rsid w:val="006F23D0"/>
    <w:rsid w:val="006F2D33"/>
    <w:rsid w:val="006F5BB0"/>
    <w:rsid w:val="006F6179"/>
    <w:rsid w:val="007025DD"/>
    <w:rsid w:val="007071E2"/>
    <w:rsid w:val="00716E5F"/>
    <w:rsid w:val="007177FA"/>
    <w:rsid w:val="007213CA"/>
    <w:rsid w:val="0072353D"/>
    <w:rsid w:val="007247F3"/>
    <w:rsid w:val="00724919"/>
    <w:rsid w:val="00727D5E"/>
    <w:rsid w:val="00727FEC"/>
    <w:rsid w:val="007345E4"/>
    <w:rsid w:val="00740C96"/>
    <w:rsid w:val="00744577"/>
    <w:rsid w:val="007530E1"/>
    <w:rsid w:val="0075710D"/>
    <w:rsid w:val="00760649"/>
    <w:rsid w:val="00760B57"/>
    <w:rsid w:val="00760E97"/>
    <w:rsid w:val="0077380B"/>
    <w:rsid w:val="007742B6"/>
    <w:rsid w:val="00774618"/>
    <w:rsid w:val="007748EC"/>
    <w:rsid w:val="00774FBB"/>
    <w:rsid w:val="00780C79"/>
    <w:rsid w:val="00783FC6"/>
    <w:rsid w:val="00785161"/>
    <w:rsid w:val="00791302"/>
    <w:rsid w:val="00791340"/>
    <w:rsid w:val="00792884"/>
    <w:rsid w:val="007A0104"/>
    <w:rsid w:val="007A0881"/>
    <w:rsid w:val="007A2310"/>
    <w:rsid w:val="007A3E24"/>
    <w:rsid w:val="007A5163"/>
    <w:rsid w:val="007A6C10"/>
    <w:rsid w:val="007B14FF"/>
    <w:rsid w:val="007B1B7F"/>
    <w:rsid w:val="007B501E"/>
    <w:rsid w:val="007B5202"/>
    <w:rsid w:val="007C0D68"/>
    <w:rsid w:val="007C6777"/>
    <w:rsid w:val="007D38D8"/>
    <w:rsid w:val="007D6A03"/>
    <w:rsid w:val="007E6947"/>
    <w:rsid w:val="007E6998"/>
    <w:rsid w:val="007F1337"/>
    <w:rsid w:val="007F3305"/>
    <w:rsid w:val="007F4509"/>
    <w:rsid w:val="00800DFD"/>
    <w:rsid w:val="00802A63"/>
    <w:rsid w:val="008039CB"/>
    <w:rsid w:val="00804C75"/>
    <w:rsid w:val="00807E71"/>
    <w:rsid w:val="0082107A"/>
    <w:rsid w:val="00823571"/>
    <w:rsid w:val="00831673"/>
    <w:rsid w:val="00832852"/>
    <w:rsid w:val="00834E41"/>
    <w:rsid w:val="00834F32"/>
    <w:rsid w:val="00836578"/>
    <w:rsid w:val="0083660D"/>
    <w:rsid w:val="00836FD7"/>
    <w:rsid w:val="0083764B"/>
    <w:rsid w:val="0084256B"/>
    <w:rsid w:val="00845628"/>
    <w:rsid w:val="00846BCB"/>
    <w:rsid w:val="00850E35"/>
    <w:rsid w:val="0085144C"/>
    <w:rsid w:val="008518F1"/>
    <w:rsid w:val="00854781"/>
    <w:rsid w:val="0086064F"/>
    <w:rsid w:val="0086236A"/>
    <w:rsid w:val="00863C39"/>
    <w:rsid w:val="008658D7"/>
    <w:rsid w:val="00867CB0"/>
    <w:rsid w:val="008747D8"/>
    <w:rsid w:val="00875A4C"/>
    <w:rsid w:val="00876505"/>
    <w:rsid w:val="00881D64"/>
    <w:rsid w:val="008828CD"/>
    <w:rsid w:val="00884FBF"/>
    <w:rsid w:val="00886A56"/>
    <w:rsid w:val="00892F03"/>
    <w:rsid w:val="00893EDF"/>
    <w:rsid w:val="008A0FE6"/>
    <w:rsid w:val="008A243E"/>
    <w:rsid w:val="008A4159"/>
    <w:rsid w:val="008A440E"/>
    <w:rsid w:val="008A51DD"/>
    <w:rsid w:val="008A6DE8"/>
    <w:rsid w:val="008A71D9"/>
    <w:rsid w:val="008B0A8D"/>
    <w:rsid w:val="008B2918"/>
    <w:rsid w:val="008B4642"/>
    <w:rsid w:val="008B4C4D"/>
    <w:rsid w:val="008B7538"/>
    <w:rsid w:val="008C06EE"/>
    <w:rsid w:val="008D31D7"/>
    <w:rsid w:val="008D4A73"/>
    <w:rsid w:val="008D5414"/>
    <w:rsid w:val="008E106F"/>
    <w:rsid w:val="008E654F"/>
    <w:rsid w:val="008E6B5C"/>
    <w:rsid w:val="008E6D4E"/>
    <w:rsid w:val="008F2FEF"/>
    <w:rsid w:val="008F3072"/>
    <w:rsid w:val="009013D3"/>
    <w:rsid w:val="00902010"/>
    <w:rsid w:val="009028F7"/>
    <w:rsid w:val="00912D92"/>
    <w:rsid w:val="00915AAD"/>
    <w:rsid w:val="00922BC1"/>
    <w:rsid w:val="009338D8"/>
    <w:rsid w:val="00941087"/>
    <w:rsid w:val="00944D57"/>
    <w:rsid w:val="00950D93"/>
    <w:rsid w:val="00953D1E"/>
    <w:rsid w:val="0095650A"/>
    <w:rsid w:val="00961312"/>
    <w:rsid w:val="00962588"/>
    <w:rsid w:val="009664F5"/>
    <w:rsid w:val="00974F9A"/>
    <w:rsid w:val="00980808"/>
    <w:rsid w:val="0098108A"/>
    <w:rsid w:val="009844FF"/>
    <w:rsid w:val="0098546E"/>
    <w:rsid w:val="00986FC7"/>
    <w:rsid w:val="00993CBF"/>
    <w:rsid w:val="009A1C11"/>
    <w:rsid w:val="009A702A"/>
    <w:rsid w:val="009B220C"/>
    <w:rsid w:val="009B5798"/>
    <w:rsid w:val="009B5A9E"/>
    <w:rsid w:val="009B5D13"/>
    <w:rsid w:val="009C0531"/>
    <w:rsid w:val="009C23DB"/>
    <w:rsid w:val="009C2657"/>
    <w:rsid w:val="009C5409"/>
    <w:rsid w:val="009C5D5C"/>
    <w:rsid w:val="009C6512"/>
    <w:rsid w:val="009D18B7"/>
    <w:rsid w:val="009D1E5D"/>
    <w:rsid w:val="009D3685"/>
    <w:rsid w:val="009E17FC"/>
    <w:rsid w:val="009E4DD4"/>
    <w:rsid w:val="009E66DF"/>
    <w:rsid w:val="009F3D17"/>
    <w:rsid w:val="009F64C7"/>
    <w:rsid w:val="009F78B1"/>
    <w:rsid w:val="00A131BF"/>
    <w:rsid w:val="00A1616D"/>
    <w:rsid w:val="00A167D6"/>
    <w:rsid w:val="00A2046B"/>
    <w:rsid w:val="00A2685F"/>
    <w:rsid w:val="00A26EB2"/>
    <w:rsid w:val="00A30118"/>
    <w:rsid w:val="00A304AE"/>
    <w:rsid w:val="00A31347"/>
    <w:rsid w:val="00A355BE"/>
    <w:rsid w:val="00A37B33"/>
    <w:rsid w:val="00A4017E"/>
    <w:rsid w:val="00A46F0C"/>
    <w:rsid w:val="00A471DC"/>
    <w:rsid w:val="00A531C6"/>
    <w:rsid w:val="00A543F3"/>
    <w:rsid w:val="00A554EE"/>
    <w:rsid w:val="00A56DD9"/>
    <w:rsid w:val="00A5713C"/>
    <w:rsid w:val="00A612A0"/>
    <w:rsid w:val="00A648F7"/>
    <w:rsid w:val="00A65502"/>
    <w:rsid w:val="00A7007F"/>
    <w:rsid w:val="00A71AC2"/>
    <w:rsid w:val="00A72548"/>
    <w:rsid w:val="00A72801"/>
    <w:rsid w:val="00A72FC9"/>
    <w:rsid w:val="00A73B50"/>
    <w:rsid w:val="00A7436C"/>
    <w:rsid w:val="00A802CA"/>
    <w:rsid w:val="00A81A66"/>
    <w:rsid w:val="00A8421E"/>
    <w:rsid w:val="00A85019"/>
    <w:rsid w:val="00A855B5"/>
    <w:rsid w:val="00A86E67"/>
    <w:rsid w:val="00A91727"/>
    <w:rsid w:val="00A92E74"/>
    <w:rsid w:val="00A93AE5"/>
    <w:rsid w:val="00A95140"/>
    <w:rsid w:val="00A95E5D"/>
    <w:rsid w:val="00AA0ABF"/>
    <w:rsid w:val="00AA1261"/>
    <w:rsid w:val="00AA27D6"/>
    <w:rsid w:val="00AA47B7"/>
    <w:rsid w:val="00AA58CD"/>
    <w:rsid w:val="00AA5C95"/>
    <w:rsid w:val="00AA7A9A"/>
    <w:rsid w:val="00AB3796"/>
    <w:rsid w:val="00AC028D"/>
    <w:rsid w:val="00AC0626"/>
    <w:rsid w:val="00AC10B4"/>
    <w:rsid w:val="00AC180F"/>
    <w:rsid w:val="00AC2776"/>
    <w:rsid w:val="00AC3F77"/>
    <w:rsid w:val="00AC4064"/>
    <w:rsid w:val="00AC44F1"/>
    <w:rsid w:val="00AC7F91"/>
    <w:rsid w:val="00AD7A2F"/>
    <w:rsid w:val="00AD7B7A"/>
    <w:rsid w:val="00AE1FB7"/>
    <w:rsid w:val="00AE5644"/>
    <w:rsid w:val="00AE6F98"/>
    <w:rsid w:val="00AF3F27"/>
    <w:rsid w:val="00AF3F77"/>
    <w:rsid w:val="00AF6903"/>
    <w:rsid w:val="00AF7A26"/>
    <w:rsid w:val="00B02F71"/>
    <w:rsid w:val="00B04290"/>
    <w:rsid w:val="00B05926"/>
    <w:rsid w:val="00B10AD0"/>
    <w:rsid w:val="00B10FF8"/>
    <w:rsid w:val="00B1219B"/>
    <w:rsid w:val="00B133DB"/>
    <w:rsid w:val="00B135FC"/>
    <w:rsid w:val="00B13EB9"/>
    <w:rsid w:val="00B1504F"/>
    <w:rsid w:val="00B158F0"/>
    <w:rsid w:val="00B16E2F"/>
    <w:rsid w:val="00B16E8F"/>
    <w:rsid w:val="00B17182"/>
    <w:rsid w:val="00B21BE9"/>
    <w:rsid w:val="00B24601"/>
    <w:rsid w:val="00B270E7"/>
    <w:rsid w:val="00B27E91"/>
    <w:rsid w:val="00B30A1D"/>
    <w:rsid w:val="00B33DC5"/>
    <w:rsid w:val="00B35F8E"/>
    <w:rsid w:val="00B36C4E"/>
    <w:rsid w:val="00B36F35"/>
    <w:rsid w:val="00B42F9C"/>
    <w:rsid w:val="00B55997"/>
    <w:rsid w:val="00B64020"/>
    <w:rsid w:val="00B73E16"/>
    <w:rsid w:val="00B80E96"/>
    <w:rsid w:val="00B85E0F"/>
    <w:rsid w:val="00B864FD"/>
    <w:rsid w:val="00B87D45"/>
    <w:rsid w:val="00B9442C"/>
    <w:rsid w:val="00B9488D"/>
    <w:rsid w:val="00B96FC6"/>
    <w:rsid w:val="00B9773E"/>
    <w:rsid w:val="00B97E0A"/>
    <w:rsid w:val="00BA0F81"/>
    <w:rsid w:val="00BA19E4"/>
    <w:rsid w:val="00BB2790"/>
    <w:rsid w:val="00BB5D10"/>
    <w:rsid w:val="00BB6773"/>
    <w:rsid w:val="00BC075E"/>
    <w:rsid w:val="00BC12FD"/>
    <w:rsid w:val="00BC2062"/>
    <w:rsid w:val="00BD73F3"/>
    <w:rsid w:val="00BE2ED2"/>
    <w:rsid w:val="00BE4B13"/>
    <w:rsid w:val="00BF1276"/>
    <w:rsid w:val="00BF4BCC"/>
    <w:rsid w:val="00C00476"/>
    <w:rsid w:val="00C006C9"/>
    <w:rsid w:val="00C04627"/>
    <w:rsid w:val="00C05FA2"/>
    <w:rsid w:val="00C06065"/>
    <w:rsid w:val="00C12E7F"/>
    <w:rsid w:val="00C13531"/>
    <w:rsid w:val="00C31BF7"/>
    <w:rsid w:val="00C37BDA"/>
    <w:rsid w:val="00C472D0"/>
    <w:rsid w:val="00C475A4"/>
    <w:rsid w:val="00C47BE5"/>
    <w:rsid w:val="00C5020B"/>
    <w:rsid w:val="00C50394"/>
    <w:rsid w:val="00C51762"/>
    <w:rsid w:val="00C51D29"/>
    <w:rsid w:val="00C61918"/>
    <w:rsid w:val="00C6508D"/>
    <w:rsid w:val="00C70529"/>
    <w:rsid w:val="00C7412E"/>
    <w:rsid w:val="00C761AC"/>
    <w:rsid w:val="00C76DB7"/>
    <w:rsid w:val="00C82405"/>
    <w:rsid w:val="00C870B3"/>
    <w:rsid w:val="00C872D5"/>
    <w:rsid w:val="00C9087A"/>
    <w:rsid w:val="00C90B2C"/>
    <w:rsid w:val="00C94E09"/>
    <w:rsid w:val="00C94E1C"/>
    <w:rsid w:val="00C95A99"/>
    <w:rsid w:val="00CA0663"/>
    <w:rsid w:val="00CA17A9"/>
    <w:rsid w:val="00CB0E91"/>
    <w:rsid w:val="00CB3A22"/>
    <w:rsid w:val="00CC4DCC"/>
    <w:rsid w:val="00CC53B8"/>
    <w:rsid w:val="00CC62F9"/>
    <w:rsid w:val="00CC7C9E"/>
    <w:rsid w:val="00CC7CB4"/>
    <w:rsid w:val="00CD0498"/>
    <w:rsid w:val="00CD1F38"/>
    <w:rsid w:val="00CD3A73"/>
    <w:rsid w:val="00CD6EA3"/>
    <w:rsid w:val="00CE2405"/>
    <w:rsid w:val="00CE2EE7"/>
    <w:rsid w:val="00CE30DA"/>
    <w:rsid w:val="00CF06D2"/>
    <w:rsid w:val="00D004BF"/>
    <w:rsid w:val="00D018EA"/>
    <w:rsid w:val="00D038E4"/>
    <w:rsid w:val="00D1154E"/>
    <w:rsid w:val="00D11B47"/>
    <w:rsid w:val="00D15EA4"/>
    <w:rsid w:val="00D173FE"/>
    <w:rsid w:val="00D17B5A"/>
    <w:rsid w:val="00D20767"/>
    <w:rsid w:val="00D21300"/>
    <w:rsid w:val="00D21CBB"/>
    <w:rsid w:val="00D24454"/>
    <w:rsid w:val="00D24AC4"/>
    <w:rsid w:val="00D251F7"/>
    <w:rsid w:val="00D25A69"/>
    <w:rsid w:val="00D25EEC"/>
    <w:rsid w:val="00D26325"/>
    <w:rsid w:val="00D271B2"/>
    <w:rsid w:val="00D27408"/>
    <w:rsid w:val="00D30ACD"/>
    <w:rsid w:val="00D32148"/>
    <w:rsid w:val="00D35176"/>
    <w:rsid w:val="00D407F4"/>
    <w:rsid w:val="00D41FE5"/>
    <w:rsid w:val="00D42F7B"/>
    <w:rsid w:val="00D43C15"/>
    <w:rsid w:val="00D44842"/>
    <w:rsid w:val="00D4589F"/>
    <w:rsid w:val="00D46225"/>
    <w:rsid w:val="00D4658A"/>
    <w:rsid w:val="00D4774B"/>
    <w:rsid w:val="00D55055"/>
    <w:rsid w:val="00D627E0"/>
    <w:rsid w:val="00D65C17"/>
    <w:rsid w:val="00D711DB"/>
    <w:rsid w:val="00D72203"/>
    <w:rsid w:val="00D726DE"/>
    <w:rsid w:val="00D741B6"/>
    <w:rsid w:val="00D766EC"/>
    <w:rsid w:val="00D77EF6"/>
    <w:rsid w:val="00D81869"/>
    <w:rsid w:val="00D83EAA"/>
    <w:rsid w:val="00D8720A"/>
    <w:rsid w:val="00D879ED"/>
    <w:rsid w:val="00D9180C"/>
    <w:rsid w:val="00D953B8"/>
    <w:rsid w:val="00DA45B3"/>
    <w:rsid w:val="00DA4D62"/>
    <w:rsid w:val="00DB238D"/>
    <w:rsid w:val="00DB54FE"/>
    <w:rsid w:val="00DB562B"/>
    <w:rsid w:val="00DB57D1"/>
    <w:rsid w:val="00DC0770"/>
    <w:rsid w:val="00DC1470"/>
    <w:rsid w:val="00DC1E5E"/>
    <w:rsid w:val="00DC29DE"/>
    <w:rsid w:val="00DC2CAC"/>
    <w:rsid w:val="00DC714B"/>
    <w:rsid w:val="00DC75E0"/>
    <w:rsid w:val="00DD0AB1"/>
    <w:rsid w:val="00DD3C3F"/>
    <w:rsid w:val="00DD589F"/>
    <w:rsid w:val="00DD66D9"/>
    <w:rsid w:val="00DD703E"/>
    <w:rsid w:val="00DE08FB"/>
    <w:rsid w:val="00DE3545"/>
    <w:rsid w:val="00DE67AD"/>
    <w:rsid w:val="00DF0B48"/>
    <w:rsid w:val="00DF1018"/>
    <w:rsid w:val="00E00940"/>
    <w:rsid w:val="00E13A6C"/>
    <w:rsid w:val="00E13DFA"/>
    <w:rsid w:val="00E21766"/>
    <w:rsid w:val="00E23817"/>
    <w:rsid w:val="00E25056"/>
    <w:rsid w:val="00E27CB4"/>
    <w:rsid w:val="00E34297"/>
    <w:rsid w:val="00E345BE"/>
    <w:rsid w:val="00E347FB"/>
    <w:rsid w:val="00E408B4"/>
    <w:rsid w:val="00E41EAA"/>
    <w:rsid w:val="00E45EB9"/>
    <w:rsid w:val="00E503EF"/>
    <w:rsid w:val="00E50AB3"/>
    <w:rsid w:val="00E546EB"/>
    <w:rsid w:val="00E55FEE"/>
    <w:rsid w:val="00E572F0"/>
    <w:rsid w:val="00E63A64"/>
    <w:rsid w:val="00E6696F"/>
    <w:rsid w:val="00E67D9C"/>
    <w:rsid w:val="00E70065"/>
    <w:rsid w:val="00E71C2C"/>
    <w:rsid w:val="00E74922"/>
    <w:rsid w:val="00E77957"/>
    <w:rsid w:val="00E80CAB"/>
    <w:rsid w:val="00E93117"/>
    <w:rsid w:val="00E951D4"/>
    <w:rsid w:val="00EA03A2"/>
    <w:rsid w:val="00EA0EAF"/>
    <w:rsid w:val="00EA271A"/>
    <w:rsid w:val="00EA445E"/>
    <w:rsid w:val="00EB4848"/>
    <w:rsid w:val="00EB51EB"/>
    <w:rsid w:val="00EB56FB"/>
    <w:rsid w:val="00EB74D6"/>
    <w:rsid w:val="00EC0DFB"/>
    <w:rsid w:val="00EC48EB"/>
    <w:rsid w:val="00ED0549"/>
    <w:rsid w:val="00ED28E7"/>
    <w:rsid w:val="00EE0E7C"/>
    <w:rsid w:val="00EE3289"/>
    <w:rsid w:val="00EE74F3"/>
    <w:rsid w:val="00F00D60"/>
    <w:rsid w:val="00F03F17"/>
    <w:rsid w:val="00F07213"/>
    <w:rsid w:val="00F1238D"/>
    <w:rsid w:val="00F127B4"/>
    <w:rsid w:val="00F14999"/>
    <w:rsid w:val="00F231C6"/>
    <w:rsid w:val="00F311CF"/>
    <w:rsid w:val="00F31A51"/>
    <w:rsid w:val="00F33BD9"/>
    <w:rsid w:val="00F34A14"/>
    <w:rsid w:val="00F353AE"/>
    <w:rsid w:val="00F41166"/>
    <w:rsid w:val="00F52856"/>
    <w:rsid w:val="00F529EE"/>
    <w:rsid w:val="00F5446B"/>
    <w:rsid w:val="00F60F88"/>
    <w:rsid w:val="00F640A9"/>
    <w:rsid w:val="00F6446B"/>
    <w:rsid w:val="00F673EF"/>
    <w:rsid w:val="00F67840"/>
    <w:rsid w:val="00F67B87"/>
    <w:rsid w:val="00F76400"/>
    <w:rsid w:val="00F80E31"/>
    <w:rsid w:val="00F8143E"/>
    <w:rsid w:val="00F81A67"/>
    <w:rsid w:val="00F82C23"/>
    <w:rsid w:val="00F832CC"/>
    <w:rsid w:val="00F83FA8"/>
    <w:rsid w:val="00F843BB"/>
    <w:rsid w:val="00F85B5C"/>
    <w:rsid w:val="00F8727F"/>
    <w:rsid w:val="00F93AA2"/>
    <w:rsid w:val="00F942BE"/>
    <w:rsid w:val="00FA0DD7"/>
    <w:rsid w:val="00FA1364"/>
    <w:rsid w:val="00FA1C5C"/>
    <w:rsid w:val="00FA2288"/>
    <w:rsid w:val="00FA3E53"/>
    <w:rsid w:val="00FA3F2F"/>
    <w:rsid w:val="00FB2BB2"/>
    <w:rsid w:val="00FB4DEF"/>
    <w:rsid w:val="00FB5407"/>
    <w:rsid w:val="00FB7457"/>
    <w:rsid w:val="00FC299F"/>
    <w:rsid w:val="00FC2FE4"/>
    <w:rsid w:val="00FD0648"/>
    <w:rsid w:val="00FD28E9"/>
    <w:rsid w:val="00FD2BF4"/>
    <w:rsid w:val="00FD333D"/>
    <w:rsid w:val="00FD3A0C"/>
    <w:rsid w:val="00FD6203"/>
    <w:rsid w:val="00FE01B0"/>
    <w:rsid w:val="00FE0CE1"/>
    <w:rsid w:val="00FE170C"/>
    <w:rsid w:val="00FE40F6"/>
    <w:rsid w:val="00FE58BD"/>
    <w:rsid w:val="00FE67A4"/>
    <w:rsid w:val="00FF250B"/>
    <w:rsid w:val="00FF324C"/>
    <w:rsid w:val="018CD33C"/>
    <w:rsid w:val="01C0430E"/>
    <w:rsid w:val="02328785"/>
    <w:rsid w:val="03E4AC3B"/>
    <w:rsid w:val="05E588B7"/>
    <w:rsid w:val="092014FE"/>
    <w:rsid w:val="0A591154"/>
    <w:rsid w:val="13FD357B"/>
    <w:rsid w:val="16A1B885"/>
    <w:rsid w:val="251C1008"/>
    <w:rsid w:val="2548BAAB"/>
    <w:rsid w:val="26C5CC21"/>
    <w:rsid w:val="29CE6138"/>
    <w:rsid w:val="2FB5169F"/>
    <w:rsid w:val="31BB820E"/>
    <w:rsid w:val="35BC6799"/>
    <w:rsid w:val="382D7D9C"/>
    <w:rsid w:val="38EF931F"/>
    <w:rsid w:val="3CAEEAB8"/>
    <w:rsid w:val="3D5876E7"/>
    <w:rsid w:val="3D609558"/>
    <w:rsid w:val="3D9C967B"/>
    <w:rsid w:val="42CBE594"/>
    <w:rsid w:val="438B2B81"/>
    <w:rsid w:val="45FCA83B"/>
    <w:rsid w:val="492D08DA"/>
    <w:rsid w:val="4BBB2819"/>
    <w:rsid w:val="4C037BAB"/>
    <w:rsid w:val="5411D99B"/>
    <w:rsid w:val="54C9BB00"/>
    <w:rsid w:val="5BA355CC"/>
    <w:rsid w:val="5BD1BC05"/>
    <w:rsid w:val="5BDFD1B4"/>
    <w:rsid w:val="5D0D6268"/>
    <w:rsid w:val="642D6F54"/>
    <w:rsid w:val="6D033926"/>
    <w:rsid w:val="71A092BE"/>
    <w:rsid w:val="746D624C"/>
    <w:rsid w:val="783EE3DB"/>
    <w:rsid w:val="7BB015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5F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6D9"/>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655F8"/>
    <w:rPr>
      <w:sz w:val="16"/>
      <w:szCs w:val="16"/>
    </w:rPr>
  </w:style>
  <w:style w:type="paragraph" w:styleId="Textkomente">
    <w:name w:val="annotation text"/>
    <w:basedOn w:val="Normln"/>
    <w:link w:val="TextkomenteChar"/>
    <w:uiPriority w:val="99"/>
    <w:unhideWhenUsed/>
    <w:rsid w:val="002655F8"/>
    <w:rPr>
      <w:sz w:val="20"/>
      <w:szCs w:val="20"/>
    </w:rPr>
  </w:style>
  <w:style w:type="character" w:customStyle="1" w:styleId="TextkomenteChar">
    <w:name w:val="Text komentáře Char"/>
    <w:basedOn w:val="Standardnpsmoodstavce"/>
    <w:link w:val="Textkomente"/>
    <w:uiPriority w:val="99"/>
    <w:rsid w:val="002655F8"/>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655F8"/>
    <w:rPr>
      <w:b/>
      <w:bCs/>
    </w:rPr>
  </w:style>
  <w:style w:type="character" w:customStyle="1" w:styleId="PedmtkomenteChar">
    <w:name w:val="Předmět komentáře Char"/>
    <w:basedOn w:val="TextkomenteChar"/>
    <w:link w:val="Pedmtkomente"/>
    <w:uiPriority w:val="99"/>
    <w:semiHidden/>
    <w:rsid w:val="002655F8"/>
    <w:rPr>
      <w:rFonts w:ascii="Times New Roman" w:eastAsia="Calibri" w:hAnsi="Times New Roman" w:cs="Times New Roman"/>
      <w:b/>
      <w:bCs/>
      <w:sz w:val="20"/>
      <w:szCs w:val="20"/>
      <w:lang w:eastAsia="cs-CZ"/>
    </w:rPr>
  </w:style>
  <w:style w:type="paragraph" w:styleId="Revize">
    <w:name w:val="Revision"/>
    <w:hidden/>
    <w:uiPriority w:val="99"/>
    <w:semiHidden/>
    <w:rsid w:val="005215EA"/>
    <w:pPr>
      <w:spacing w:after="0" w:line="240" w:lineRule="auto"/>
    </w:pPr>
    <w:rPr>
      <w:rFonts w:ascii="Times New Roman" w:eastAsia="Calibri" w:hAnsi="Times New Roman" w:cs="Times New Roman"/>
      <w:sz w:val="24"/>
      <w:szCs w:val="24"/>
      <w:lang w:eastAsia="cs-CZ"/>
    </w:rPr>
  </w:style>
  <w:style w:type="paragraph" w:customStyle="1" w:styleId="pf0">
    <w:name w:val="pf0"/>
    <w:basedOn w:val="Normln"/>
    <w:rsid w:val="00922BC1"/>
    <w:pPr>
      <w:spacing w:before="100" w:beforeAutospacing="1" w:after="100" w:afterAutospacing="1"/>
    </w:pPr>
    <w:rPr>
      <w:rFonts w:eastAsia="Times New Roman"/>
      <w:lang w:val="cs-CZ"/>
    </w:rPr>
  </w:style>
  <w:style w:type="character" w:customStyle="1" w:styleId="cf01">
    <w:name w:val="cf01"/>
    <w:basedOn w:val="Standardnpsmoodstavce"/>
    <w:rsid w:val="00922BC1"/>
    <w:rPr>
      <w:rFonts w:ascii="Segoe UI" w:hAnsi="Segoe UI" w:cs="Segoe UI" w:hint="default"/>
      <w:sz w:val="18"/>
      <w:szCs w:val="18"/>
    </w:rPr>
  </w:style>
  <w:style w:type="paragraph" w:styleId="Zhlav">
    <w:name w:val="header"/>
    <w:basedOn w:val="Normln"/>
    <w:link w:val="ZhlavChar"/>
    <w:uiPriority w:val="99"/>
    <w:unhideWhenUsed/>
    <w:rsid w:val="00473D53"/>
    <w:pPr>
      <w:tabs>
        <w:tab w:val="center" w:pos="4536"/>
        <w:tab w:val="right" w:pos="9072"/>
      </w:tabs>
    </w:pPr>
  </w:style>
  <w:style w:type="character" w:customStyle="1" w:styleId="ZhlavChar">
    <w:name w:val="Záhlaví Char"/>
    <w:basedOn w:val="Standardnpsmoodstavce"/>
    <w:link w:val="Zhlav"/>
    <w:uiPriority w:val="99"/>
    <w:rsid w:val="00473D53"/>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473D53"/>
    <w:pPr>
      <w:tabs>
        <w:tab w:val="center" w:pos="4536"/>
        <w:tab w:val="right" w:pos="9072"/>
      </w:tabs>
    </w:pPr>
  </w:style>
  <w:style w:type="character" w:customStyle="1" w:styleId="ZpatChar">
    <w:name w:val="Zápatí Char"/>
    <w:basedOn w:val="Standardnpsmoodstavce"/>
    <w:link w:val="Zpat"/>
    <w:uiPriority w:val="99"/>
    <w:rsid w:val="00473D53"/>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16259574">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350520392">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1546</Words>
  <Characters>9123</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2024-07-18T18:13:00Z</dcterms:created>
  <dcterms:modified xsi:type="dcterms:W3CDTF">2024-07-18T18:15:00Z</dcterms:modified>
</cp:coreProperties>
</file>